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9EF365" w14:textId="07D3C498" w:rsidR="0055672D" w:rsidRDefault="000A014B" w:rsidP="000A014B">
      <w:pPr>
        <w:pStyle w:val="berschrift2"/>
      </w:pPr>
      <w:r>
        <w:t>Das FDM-Curriculum</w:t>
      </w:r>
      <w:r>
        <w:t xml:space="preserve"> - </w:t>
      </w:r>
      <w:r w:rsidR="00000000">
        <w:t>Gemeinsames Schulungsangebot</w:t>
      </w:r>
      <w:r w:rsidR="00CE0B80">
        <w:t xml:space="preserve"> der UA Ruhr zum Forschungsdatenmanagement</w:t>
      </w:r>
      <w:r w:rsidR="00000000">
        <w:t xml:space="preserve"> </w:t>
      </w:r>
    </w:p>
    <w:p w14:paraId="25E1E157" w14:textId="507408F5" w:rsidR="0055672D" w:rsidRDefault="00000000">
      <w:r>
        <w:t xml:space="preserve">Eine zentrale Aufgabe der Hochschulen ist es, </w:t>
      </w:r>
      <w:proofErr w:type="spellStart"/>
      <w:r>
        <w:t>Nachwuchswissenschaftler:innen</w:t>
      </w:r>
      <w:proofErr w:type="spellEnd"/>
      <w:r>
        <w:t xml:space="preserve"> optimal auf zukünftige Aufgaben vorzubereiten. Der verantwortungsvolle und nachhaltige Umgang mit Forschungsdaten, die Einhaltung fachlicher Standards und die Bereitstellung von Daten und Erkenntnissen für die Wissenschaft und Gesellschaft ist dabei von zentraler Bedeutung. Um dieser Aufgabe nachzukommen, haben die Universitäten der UA</w:t>
      </w:r>
      <w:r w:rsidR="00CE0B80">
        <w:t xml:space="preserve"> </w:t>
      </w:r>
      <w:r w:rsidRPr="00CE0B80">
        <w:t>R</w:t>
      </w:r>
      <w:r w:rsidR="00CE0B80">
        <w:t>uhr</w:t>
      </w:r>
      <w:r>
        <w:t xml:space="preserve"> bereits verschiedene Initiativen ins Leben gerufen (Data </w:t>
      </w:r>
      <w:proofErr w:type="spellStart"/>
      <w:r>
        <w:t>Literacy</w:t>
      </w:r>
      <w:proofErr w:type="spellEnd"/>
      <w:r>
        <w:t xml:space="preserve"> Education, Digitales GWP-Curriculum, Research Academy Ruhr, ...), die speziell auf </w:t>
      </w:r>
      <w:r w:rsidR="00CE0B80">
        <w:t xml:space="preserve">die </w:t>
      </w:r>
      <w:r>
        <w:t>unterschiedliche</w:t>
      </w:r>
      <w:r w:rsidR="00CE0B80">
        <w:t>n</w:t>
      </w:r>
      <w:r>
        <w:t xml:space="preserve"> Zielgruppen </w:t>
      </w:r>
      <w:r w:rsidR="00CE0B80">
        <w:t xml:space="preserve">(Promovierende und </w:t>
      </w:r>
      <w:proofErr w:type="spellStart"/>
      <w:r w:rsidR="00CE0B80">
        <w:t>Wissenschaftler:innen</w:t>
      </w:r>
      <w:proofErr w:type="spellEnd"/>
      <w:r w:rsidR="000A014B">
        <w:t xml:space="preserve"> höherer Karrierestufen</w:t>
      </w:r>
      <w:r w:rsidR="00CE0B80">
        <w:t xml:space="preserve">) </w:t>
      </w:r>
      <w:r>
        <w:t>zugeschnitten sind.</w:t>
      </w:r>
    </w:p>
    <w:p w14:paraId="658E9F3E" w14:textId="47DF0F09" w:rsidR="0055672D" w:rsidRDefault="00000000">
      <w:r>
        <w:t>Die Universitäten der UA</w:t>
      </w:r>
      <w:r w:rsidR="00CE0B80">
        <w:t xml:space="preserve"> </w:t>
      </w:r>
      <w:r>
        <w:t>R</w:t>
      </w:r>
      <w:r w:rsidR="00CE0B80">
        <w:t>uhr</w:t>
      </w:r>
      <w:r>
        <w:t xml:space="preserve"> haben die Notwendigkeit erkannt, das</w:t>
      </w:r>
      <w:r w:rsidR="00CE0B80">
        <w:t>s sie ihre Forschenden im</w:t>
      </w:r>
      <w:r>
        <w:t xml:space="preserve"> Management von Forschungsdaten </w:t>
      </w:r>
      <w:r w:rsidR="00CE0B80">
        <w:t>unterstützen können. Es wurden entsprechende Infrastrukturen geschaffen, in denen Beratung</w:t>
      </w:r>
      <w:r w:rsidR="009C10FC">
        <w:t>sangebote</w:t>
      </w:r>
      <w:r w:rsidR="00CE0B80">
        <w:t xml:space="preserve"> durch die Servicestellen der Universitäten </w:t>
      </w:r>
      <w:r w:rsidR="009C10FC">
        <w:t xml:space="preserve">sowie spezielle Werkzeuge für das Forschungsdatenmanagement zur Verfügung gestellt werden. Zudem kann die UA Ruhr den rund 14.000 </w:t>
      </w:r>
      <w:proofErr w:type="spellStart"/>
      <w:r w:rsidR="009C10FC">
        <w:t>Wissenschaftler:innen</w:t>
      </w:r>
      <w:proofErr w:type="spellEnd"/>
      <w:r w:rsidR="009C10FC">
        <w:t xml:space="preserve"> </w:t>
      </w:r>
      <w:r w:rsidR="009C10FC">
        <w:t xml:space="preserve">ein </w:t>
      </w:r>
      <w:r>
        <w:t>diversifiziertes und spezialisiertes Schulungsangebot unterbreiten</w:t>
      </w:r>
      <w:r w:rsidR="009C10FC">
        <w:t xml:space="preserve">. </w:t>
      </w:r>
      <w:r w:rsidR="000A014B">
        <w:t xml:space="preserve">Um Synergien effizient zu nutzen, sollen Schulungen innerhalb der UA Ruhr im Rahmen des FDM-Curriculums angeboten werden. Das Angebot spiegelt die unterschiedlichen Forschungsschwerpunkte sowie die methodischen Expertisen der drei Standorte wider. </w:t>
      </w:r>
    </w:p>
    <w:p w14:paraId="206A0BCC" w14:textId="2D691BA9" w:rsidR="009C10FC" w:rsidRDefault="000A014B">
      <w:r>
        <w:t>Das FDM-Curriculum setzt sich zusammen aus 7-Stündigen Grundlagenschulungen</w:t>
      </w:r>
      <w:r w:rsidR="00AC64DA">
        <w:t xml:space="preserve"> sowie meist 2-stündigen Vertiefungsmodulen. </w:t>
      </w:r>
    </w:p>
    <w:p w14:paraId="65A4FF3E" w14:textId="514B71E2" w:rsidR="00AC64DA" w:rsidRDefault="00AC64DA">
      <w:r>
        <w:t xml:space="preserve">Die Grundlagenschulungen </w:t>
      </w:r>
    </w:p>
    <w:p w14:paraId="1041BA38" w14:textId="77777777" w:rsidR="0055672D" w:rsidRDefault="0055672D">
      <w:pPr>
        <w:jc w:val="both"/>
        <w:rPr>
          <w:rStyle w:val="berschrift2Zchn"/>
          <w:rFonts w:ascii="Calibri" w:hAnsi="Calibri" w:cs="Calibri"/>
          <w:iCs/>
          <w:sz w:val="22"/>
          <w:szCs w:val="24"/>
        </w:rPr>
      </w:pPr>
    </w:p>
    <w:p w14:paraId="4491A600" w14:textId="77777777" w:rsidR="0055672D" w:rsidRDefault="00000000">
      <w:pPr>
        <w:pStyle w:val="berschrift2"/>
        <w:rPr>
          <w:rStyle w:val="berschrift2Zchn"/>
          <w:rFonts w:asciiTheme="majorHAnsi" w:eastAsiaTheme="majorEastAsia" w:hAnsiTheme="majorHAnsi" w:cstheme="majorBidi"/>
          <w:sz w:val="26"/>
        </w:rPr>
      </w:pPr>
      <w:r>
        <w:rPr>
          <w:rStyle w:val="berschrift2Zchn"/>
          <w:rFonts w:asciiTheme="majorHAnsi" w:eastAsiaTheme="majorEastAsia" w:hAnsiTheme="majorHAnsi" w:cstheme="majorBidi"/>
          <w:sz w:val="26"/>
        </w:rPr>
        <w:t>Umsetzung</w:t>
      </w:r>
    </w:p>
    <w:p w14:paraId="229A158F" w14:textId="77777777" w:rsidR="0055672D" w:rsidRDefault="00000000">
      <w:pPr>
        <w:pStyle w:val="berschrift2"/>
        <w:rPr>
          <w:rStyle w:val="berschrift2Zchn"/>
          <w:rFonts w:ascii="Calibri" w:hAnsi="Calibri" w:cs="Calibri"/>
          <w:iCs/>
          <w:sz w:val="24"/>
        </w:rPr>
      </w:pPr>
      <w:r>
        <w:rPr>
          <w:rStyle w:val="berschrift2Zchn"/>
          <w:rFonts w:ascii="Calibri" w:hAnsi="Calibri" w:cs="Calibri"/>
          <w:iCs/>
          <w:sz w:val="24"/>
        </w:rPr>
        <w:t>Konzeption der Durchführung von Grundlagenschulungen</w:t>
      </w:r>
    </w:p>
    <w:p w14:paraId="0C39D456" w14:textId="77777777" w:rsidR="0055672D" w:rsidRDefault="0055672D">
      <w:pPr>
        <w:spacing w:after="0"/>
        <w:jc w:val="both"/>
        <w:rPr>
          <w:rStyle w:val="berschrift2Zchn"/>
          <w:rFonts w:ascii="Calibri" w:hAnsi="Calibri" w:cs="Calibri"/>
          <w:iCs/>
          <w:sz w:val="24"/>
          <w:szCs w:val="24"/>
        </w:rPr>
      </w:pPr>
    </w:p>
    <w:p w14:paraId="73789306" w14:textId="77777777" w:rsidR="0055672D" w:rsidRDefault="0055672D">
      <w:pPr>
        <w:jc w:val="both"/>
      </w:pPr>
    </w:p>
    <w:p w14:paraId="73AD3D6B" w14:textId="77777777" w:rsidR="0055672D" w:rsidRDefault="00000000">
      <w:pPr>
        <w:pStyle w:val="berschrift4"/>
        <w:rPr>
          <w:rStyle w:val="berschrift2Zchn"/>
          <w:rFonts w:ascii="Calibri" w:hAnsi="Calibri" w:cs="Calibri"/>
          <w:iCs w:val="0"/>
          <w:sz w:val="24"/>
          <w:szCs w:val="24"/>
        </w:rPr>
      </w:pPr>
      <w:commentRangeStart w:id="0"/>
      <w:r>
        <w:rPr>
          <w:rStyle w:val="berschrift2Zchn"/>
          <w:rFonts w:ascii="Calibri" w:hAnsi="Calibri" w:cs="Calibri"/>
          <w:iCs w:val="0"/>
          <w:sz w:val="24"/>
          <w:szCs w:val="24"/>
        </w:rPr>
        <w:t>Vorschläge / Diskussion für eine Umsetzung als gemeinsames Schulungsangebot von FDM-UAR:</w:t>
      </w:r>
      <w:commentRangeEnd w:id="0"/>
      <w:r>
        <w:commentReference w:id="0"/>
      </w:r>
    </w:p>
    <w:p w14:paraId="00954DEE" w14:textId="77777777" w:rsidR="0055672D" w:rsidRDefault="00000000">
      <w:pPr>
        <w:pStyle w:val="Listenabsatz"/>
        <w:numPr>
          <w:ilvl w:val="0"/>
          <w:numId w:val="17"/>
        </w:numPr>
        <w:jc w:val="both"/>
        <w:rPr>
          <w:rStyle w:val="berschrift2Zchn"/>
          <w:rFonts w:ascii="Calibri" w:hAnsi="Calibri" w:cs="Calibri"/>
          <w:iCs/>
          <w:sz w:val="22"/>
        </w:rPr>
      </w:pPr>
      <w:r>
        <w:rPr>
          <w:rStyle w:val="berschrift2Zchn"/>
          <w:rFonts w:ascii="Calibri" w:hAnsi="Calibri" w:cs="Calibri"/>
          <w:iCs/>
          <w:sz w:val="22"/>
        </w:rPr>
        <w:t>Grundlagenschulungen jeweils in Präsenz am Standort anbieten</w:t>
      </w:r>
      <w:ins w:id="1" w:author="uar_fdm (uar_fdm.pbox@uni-duisburg-essen.de)" w:date="2023-06-05T08:14:00Z">
        <w:r>
          <w:rPr>
            <w:rStyle w:val="berschrift2Zchn"/>
            <w:rFonts w:ascii="Calibri" w:hAnsi="Calibri" w:cs="Calibri"/>
            <w:iCs/>
            <w:sz w:val="22"/>
          </w:rPr>
          <w:t xml:space="preserve"> (Zielgruppe insbesondere Promovierende)</w:t>
        </w:r>
      </w:ins>
      <w:r>
        <w:rPr>
          <w:rStyle w:val="berschrift2Zchn"/>
          <w:rFonts w:ascii="Calibri" w:hAnsi="Calibri" w:cs="Calibri"/>
          <w:iCs/>
          <w:sz w:val="22"/>
        </w:rPr>
        <w:t xml:space="preserve"> [JS]</w:t>
      </w:r>
    </w:p>
    <w:p w14:paraId="7ADB46F9" w14:textId="77777777" w:rsidR="0055672D" w:rsidRDefault="00000000">
      <w:pPr>
        <w:pStyle w:val="Listenabsatz"/>
        <w:numPr>
          <w:ilvl w:val="1"/>
          <w:numId w:val="17"/>
        </w:numPr>
        <w:jc w:val="both"/>
        <w:rPr>
          <w:rStyle w:val="berschrift2Zchn"/>
          <w:rFonts w:ascii="Calibri" w:hAnsi="Calibri" w:cs="Calibri"/>
          <w:iCs/>
          <w:sz w:val="22"/>
        </w:rPr>
      </w:pPr>
      <w:r>
        <w:rPr>
          <w:rStyle w:val="berschrift2Zchn"/>
          <w:rFonts w:ascii="Calibri" w:hAnsi="Calibri" w:cs="Calibri"/>
          <w:iCs/>
          <w:sz w:val="22"/>
        </w:rPr>
        <w:t>Wichtig für Sichtbarkeit der Services am Standort</w:t>
      </w:r>
    </w:p>
    <w:p w14:paraId="493EC268" w14:textId="77777777" w:rsidR="0055672D" w:rsidRDefault="00000000">
      <w:pPr>
        <w:pStyle w:val="Listenabsatz"/>
        <w:numPr>
          <w:ilvl w:val="1"/>
          <w:numId w:val="17"/>
        </w:numPr>
        <w:jc w:val="both"/>
        <w:rPr>
          <w:rStyle w:val="berschrift2Zchn"/>
          <w:rFonts w:ascii="Calibri" w:hAnsi="Calibri" w:cs="Calibri"/>
          <w:iCs/>
          <w:sz w:val="22"/>
        </w:rPr>
      </w:pPr>
      <w:r>
        <w:rPr>
          <w:rStyle w:val="berschrift2Zchn"/>
          <w:rFonts w:ascii="Calibri" w:hAnsi="Calibri" w:cs="Calibri"/>
          <w:iCs/>
          <w:sz w:val="22"/>
        </w:rPr>
        <w:t>Bildung und Pflege eines standortbezogenen Netzwerkes</w:t>
      </w:r>
    </w:p>
    <w:p w14:paraId="07B4F038" w14:textId="77777777" w:rsidR="0055672D" w:rsidRDefault="00000000">
      <w:pPr>
        <w:pStyle w:val="Listenabsatz"/>
        <w:numPr>
          <w:ilvl w:val="0"/>
          <w:numId w:val="17"/>
        </w:numPr>
        <w:jc w:val="both"/>
        <w:rPr>
          <w:rStyle w:val="berschrift2Zchn"/>
          <w:rFonts w:ascii="Calibri" w:hAnsi="Calibri" w:cs="Calibri"/>
          <w:iCs/>
          <w:sz w:val="22"/>
        </w:rPr>
      </w:pPr>
      <w:r>
        <w:rPr>
          <w:rStyle w:val="berschrift2Zchn"/>
          <w:rFonts w:ascii="Calibri" w:hAnsi="Calibri" w:cs="Calibri"/>
          <w:iCs/>
          <w:sz w:val="22"/>
        </w:rPr>
        <w:t>Die RAR-Schulung wird weiterhin als gemeinsames Grundlagenangebot</w:t>
      </w:r>
      <w:ins w:id="2" w:author="uar_fdm (uar_fdm.pbox@uni-duisburg-essen.de)" w:date="2023-06-05T08:13:00Z">
        <w:r>
          <w:rPr>
            <w:rStyle w:val="berschrift2Zchn"/>
            <w:rFonts w:ascii="Calibri" w:hAnsi="Calibri" w:cs="Calibri"/>
            <w:iCs/>
            <w:sz w:val="22"/>
          </w:rPr>
          <w:t xml:space="preserve"> für die Zielgruppe der Postdocs</w:t>
        </w:r>
      </w:ins>
      <w:r>
        <w:rPr>
          <w:rStyle w:val="berschrift2Zchn"/>
          <w:rFonts w:ascii="Calibri" w:hAnsi="Calibri" w:cs="Calibri"/>
          <w:iCs/>
          <w:sz w:val="22"/>
        </w:rPr>
        <w:t xml:space="preserve"> durchgeführt [JS]</w:t>
      </w:r>
    </w:p>
    <w:p w14:paraId="43703F0E" w14:textId="77777777" w:rsidR="0055672D" w:rsidRDefault="0055672D">
      <w:pPr>
        <w:jc w:val="both"/>
        <w:rPr>
          <w:rStyle w:val="berschrift2Zchn"/>
          <w:rFonts w:ascii="Calibri" w:hAnsi="Calibri" w:cs="Calibri"/>
          <w:iCs/>
          <w:sz w:val="22"/>
        </w:rPr>
      </w:pPr>
    </w:p>
    <w:p w14:paraId="442FC418" w14:textId="77777777" w:rsidR="0055672D" w:rsidRDefault="0055672D">
      <w:pPr>
        <w:pBdr>
          <w:bottom w:val="single" w:sz="4" w:space="1" w:color="auto"/>
        </w:pBdr>
        <w:jc w:val="both"/>
        <w:rPr>
          <w:rStyle w:val="berschrift2Zchn"/>
          <w:rFonts w:ascii="Calibri" w:hAnsi="Calibri" w:cs="Calibri"/>
          <w:iCs/>
          <w:sz w:val="24"/>
          <w:szCs w:val="24"/>
        </w:rPr>
      </w:pPr>
    </w:p>
    <w:p w14:paraId="7782958C" w14:textId="77777777" w:rsidR="0055672D" w:rsidRDefault="00000000">
      <w:pPr>
        <w:pStyle w:val="berschrift2"/>
        <w:rPr>
          <w:rStyle w:val="berschrift2Zchn"/>
          <w:rFonts w:ascii="Calibri" w:hAnsi="Calibri" w:cs="Calibri"/>
          <w:iCs/>
          <w:sz w:val="24"/>
          <w:szCs w:val="24"/>
        </w:rPr>
      </w:pPr>
      <w:r>
        <w:rPr>
          <w:rStyle w:val="berschrift2Zchn"/>
          <w:rFonts w:ascii="Calibri" w:hAnsi="Calibri" w:cs="Calibri"/>
          <w:iCs/>
          <w:sz w:val="24"/>
          <w:szCs w:val="24"/>
        </w:rPr>
        <w:t xml:space="preserve">Konzeption der Durchführung von </w:t>
      </w:r>
      <w:commentRangeStart w:id="3"/>
      <w:r>
        <w:rPr>
          <w:rStyle w:val="berschrift2Zchn"/>
          <w:rFonts w:ascii="Calibri" w:hAnsi="Calibri" w:cs="Calibri"/>
          <w:iCs/>
          <w:sz w:val="24"/>
          <w:szCs w:val="24"/>
        </w:rPr>
        <w:t>Hands-on</w:t>
      </w:r>
      <w:commentRangeEnd w:id="3"/>
      <w:r>
        <w:commentReference w:id="3"/>
      </w:r>
      <w:r>
        <w:rPr>
          <w:rStyle w:val="berschrift2Zchn"/>
          <w:rFonts w:ascii="Calibri" w:hAnsi="Calibri" w:cs="Calibri"/>
          <w:iCs/>
          <w:sz w:val="24"/>
          <w:szCs w:val="24"/>
        </w:rPr>
        <w:t>-Workshops</w:t>
      </w:r>
    </w:p>
    <w:p w14:paraId="67A2010B" w14:textId="77777777" w:rsidR="0055672D" w:rsidRDefault="0055672D">
      <w:pPr>
        <w:jc w:val="both"/>
        <w:rPr>
          <w:rStyle w:val="berschrift2Zchn"/>
          <w:rFonts w:ascii="Calibri" w:hAnsi="Calibri" w:cs="Calibri"/>
          <w:iCs/>
          <w:sz w:val="24"/>
          <w:szCs w:val="24"/>
        </w:rPr>
      </w:pPr>
    </w:p>
    <w:p w14:paraId="4D0EF63C" w14:textId="77777777" w:rsidR="0055672D" w:rsidRDefault="00000000">
      <w:pPr>
        <w:jc w:val="both"/>
        <w:rPr>
          <w:rStyle w:val="berschrift2Zchn"/>
          <w:rFonts w:ascii="Calibri" w:hAnsi="Calibri" w:cs="Calibri"/>
          <w:iCs/>
          <w:sz w:val="22"/>
        </w:rPr>
      </w:pPr>
      <w:r>
        <w:rPr>
          <w:rStyle w:val="berschrift2Zchn"/>
          <w:rFonts w:ascii="Calibri" w:hAnsi="Calibri" w:cs="Calibri"/>
          <w:iCs/>
          <w:sz w:val="22"/>
        </w:rPr>
        <w:t>Alle drei Standorte führen bisher eigene themenspezifische Vertiefungsveranstaltungen durch:</w:t>
      </w:r>
    </w:p>
    <w:p w14:paraId="52094392" w14:textId="77777777" w:rsidR="0055672D" w:rsidRDefault="00000000">
      <w:pPr>
        <w:jc w:val="both"/>
        <w:rPr>
          <w:rStyle w:val="berschrift2Zchn"/>
          <w:rFonts w:ascii="Calibri" w:hAnsi="Calibri" w:cs="Calibri"/>
          <w:iCs/>
          <w:sz w:val="22"/>
        </w:rPr>
      </w:pPr>
      <w:r>
        <w:rPr>
          <w:rStyle w:val="berschrift2Zchn"/>
          <w:rFonts w:ascii="Calibri" w:hAnsi="Calibri" w:cs="Calibri"/>
          <w:iCs/>
          <w:sz w:val="22"/>
        </w:rPr>
        <w:t xml:space="preserve">Die UDE bietet 9 </w:t>
      </w:r>
      <w:del w:id="4" w:author="uar_fdm (uar_fdm.pbox@uni-duisburg-essen.de)" w:date="2023-06-05T08:16:00Z">
        <w:r>
          <w:rPr>
            <w:rStyle w:val="berschrift2Zchn"/>
            <w:rFonts w:ascii="Calibri" w:hAnsi="Calibri" w:cs="Calibri"/>
            <w:iCs/>
            <w:sz w:val="22"/>
          </w:rPr>
          <w:delText>Hands-on-</w:delText>
        </w:r>
      </w:del>
      <w:r>
        <w:rPr>
          <w:rStyle w:val="berschrift2Zchn"/>
          <w:rFonts w:ascii="Calibri" w:hAnsi="Calibri" w:cs="Calibri"/>
          <w:iCs/>
          <w:sz w:val="22"/>
        </w:rPr>
        <w:t>Workshops im Vertiefungsmodul</w:t>
      </w:r>
      <w:del w:id="5" w:author="uar_fdm (uar_fdm.pbox@uni-duisburg-essen.de)" w:date="2023-06-05T08:16:00Z">
        <w:r>
          <w:rPr>
            <w:rStyle w:val="berschrift2Zchn"/>
            <w:rFonts w:ascii="Calibri" w:hAnsi="Calibri" w:cs="Calibri"/>
            <w:iCs/>
            <w:sz w:val="22"/>
          </w:rPr>
          <w:delText>e</w:delText>
        </w:r>
      </w:del>
      <w:r>
        <w:rPr>
          <w:rStyle w:val="berschrift2Zchn"/>
          <w:rFonts w:ascii="Calibri" w:hAnsi="Calibri" w:cs="Calibri"/>
          <w:iCs/>
          <w:sz w:val="22"/>
        </w:rPr>
        <w:t xml:space="preserve"> des UDE-FDM-Curriculums an:</w:t>
      </w:r>
    </w:p>
    <w:p w14:paraId="487227D5" w14:textId="77777777" w:rsidR="0055672D" w:rsidRDefault="00000000">
      <w:pPr>
        <w:spacing w:after="0"/>
        <w:rPr>
          <w:rStyle w:val="berschrift2Zchn"/>
          <w:rFonts w:ascii="Calibri" w:hAnsi="Calibri" w:cs="Calibri"/>
          <w:iCs/>
          <w:sz w:val="22"/>
        </w:rPr>
      </w:pPr>
      <w:r>
        <w:rPr>
          <w:rStyle w:val="berschrift2Zchn"/>
          <w:rFonts w:ascii="Calibri" w:hAnsi="Calibri" w:cs="Calibri"/>
          <w:iCs/>
          <w:sz w:val="22"/>
        </w:rPr>
        <w:lastRenderedPageBreak/>
        <w:t>Dauer: i. d. R. 2 Stunden (online als Webinar)</w:t>
      </w:r>
      <w:r>
        <w:rPr>
          <w:rStyle w:val="berschrift2Zchn"/>
          <w:rFonts w:ascii="Calibri" w:hAnsi="Calibri" w:cs="Calibri"/>
          <w:iCs/>
          <w:sz w:val="22"/>
        </w:rPr>
        <w:br/>
        <w:t xml:space="preserve">Für wen: </w:t>
      </w:r>
      <w:proofErr w:type="spellStart"/>
      <w:r>
        <w:rPr>
          <w:rStyle w:val="berschrift2Zchn"/>
          <w:rFonts w:ascii="Calibri" w:hAnsi="Calibri" w:cs="Calibri"/>
          <w:iCs/>
          <w:sz w:val="22"/>
        </w:rPr>
        <w:t>Dokotrand:innen</w:t>
      </w:r>
      <w:proofErr w:type="spellEnd"/>
      <w:r>
        <w:rPr>
          <w:rStyle w:val="berschrift2Zchn"/>
          <w:rFonts w:ascii="Calibri" w:hAnsi="Calibri" w:cs="Calibri"/>
          <w:iCs/>
          <w:sz w:val="22"/>
        </w:rPr>
        <w:t>, Forschende und Interessierte</w:t>
      </w:r>
      <w:r>
        <w:rPr>
          <w:rStyle w:val="berschrift2Zchn"/>
          <w:rFonts w:ascii="Calibri" w:hAnsi="Calibri" w:cs="Calibri"/>
          <w:iCs/>
          <w:sz w:val="22"/>
        </w:rPr>
        <w:br/>
        <w:t xml:space="preserve">Themen: </w:t>
      </w:r>
    </w:p>
    <w:p w14:paraId="5E6EF084" w14:textId="77777777" w:rsidR="0055672D" w:rsidRDefault="00000000">
      <w:pPr>
        <w:pStyle w:val="Listenabsatz"/>
        <w:numPr>
          <w:ilvl w:val="0"/>
          <w:numId w:val="4"/>
        </w:numPr>
        <w:spacing w:after="100" w:afterAutospacing="1"/>
        <w:rPr>
          <w:rStyle w:val="berschrift2Zchn"/>
          <w:rFonts w:ascii="Calibri" w:hAnsi="Calibri" w:cs="Calibri"/>
          <w:iCs/>
          <w:sz w:val="22"/>
        </w:rPr>
      </w:pPr>
      <w:commentRangeStart w:id="6"/>
      <w:commentRangeStart w:id="7"/>
      <w:proofErr w:type="spellStart"/>
      <w:r>
        <w:rPr>
          <w:rStyle w:val="berschrift2Zchn"/>
          <w:rFonts w:ascii="Calibri" w:hAnsi="Calibri" w:cs="Calibri"/>
          <w:iCs/>
          <w:sz w:val="22"/>
          <w:lang w:val="en-US"/>
          <w:rPrChange w:id="8" w:author="uar_fdm (uar_fdm.pbox@uni-duisburg-essen.de)" w:date="2023-06-12T07:54:00Z">
            <w:rPr>
              <w:rStyle w:val="berschrift2Zchn"/>
              <w:rFonts w:ascii="Calibri" w:hAnsi="Calibri" w:cs="Calibri"/>
              <w:iCs/>
              <w:sz w:val="22"/>
              <w:highlight w:val="yellow"/>
              <w:lang w:val="en-US"/>
            </w:rPr>
          </w:rPrChange>
        </w:rPr>
        <w:t>Coscine</w:t>
      </w:r>
      <w:commentRangeEnd w:id="6"/>
      <w:commentRangeEnd w:id="7"/>
      <w:proofErr w:type="spellEnd"/>
      <w:r>
        <w:commentReference w:id="6"/>
      </w:r>
      <w:r>
        <w:commentReference w:id="7"/>
      </w:r>
    </w:p>
    <w:p w14:paraId="055CED82" w14:textId="77777777" w:rsidR="0055672D" w:rsidRDefault="00000000">
      <w:pPr>
        <w:pStyle w:val="Listenabsatz"/>
        <w:numPr>
          <w:ilvl w:val="0"/>
          <w:numId w:val="4"/>
        </w:numPr>
        <w:spacing w:after="100" w:afterAutospacing="1"/>
        <w:rPr>
          <w:rStyle w:val="berschrift2Zchn"/>
          <w:rFonts w:ascii="Calibri" w:hAnsi="Calibri" w:cs="Calibri"/>
          <w:iCs/>
          <w:sz w:val="22"/>
          <w:lang w:val="en-US"/>
        </w:rPr>
      </w:pPr>
      <w:r>
        <w:rPr>
          <w:rStyle w:val="berschrift2Zchn"/>
          <w:rFonts w:ascii="Calibri" w:hAnsi="Calibri" w:cs="Calibri"/>
          <w:iCs/>
          <w:sz w:val="22"/>
          <w:lang w:val="en-US"/>
        </w:rPr>
        <w:t>Data reuse &amp; reusable data</w:t>
      </w:r>
    </w:p>
    <w:p w14:paraId="591051E4" w14:textId="77777777" w:rsidR="0055672D" w:rsidRDefault="00000000">
      <w:pPr>
        <w:pStyle w:val="Listenabsatz"/>
        <w:numPr>
          <w:ilvl w:val="0"/>
          <w:numId w:val="4"/>
        </w:numPr>
        <w:spacing w:after="100" w:afterAutospacing="1"/>
        <w:rPr>
          <w:rStyle w:val="berschrift2Zchn"/>
          <w:rFonts w:ascii="Calibri" w:hAnsi="Calibri" w:cs="Calibri"/>
          <w:iCs/>
          <w:sz w:val="22"/>
          <w:highlight w:val="yellow"/>
          <w:lang w:val="en-US"/>
        </w:rPr>
      </w:pPr>
      <w:commentRangeStart w:id="9"/>
      <w:proofErr w:type="spellStart"/>
      <w:r>
        <w:rPr>
          <w:rStyle w:val="berschrift2Zchn"/>
          <w:rFonts w:ascii="Calibri" w:hAnsi="Calibri" w:cs="Calibri"/>
          <w:iCs/>
          <w:sz w:val="22"/>
          <w:highlight w:val="yellow"/>
          <w:lang w:val="en-US"/>
        </w:rPr>
        <w:t>eLabFTW</w:t>
      </w:r>
      <w:proofErr w:type="spellEnd"/>
      <w:r>
        <w:rPr>
          <w:rStyle w:val="berschrift2Zchn"/>
          <w:rFonts w:ascii="Calibri" w:hAnsi="Calibri" w:cs="Calibri"/>
          <w:iCs/>
          <w:sz w:val="22"/>
          <w:highlight w:val="yellow"/>
          <w:lang w:val="en-US"/>
        </w:rPr>
        <w:t xml:space="preserve"> Hands-on</w:t>
      </w:r>
      <w:commentRangeEnd w:id="9"/>
      <w:r>
        <w:commentReference w:id="9"/>
      </w:r>
    </w:p>
    <w:p w14:paraId="6140FE55" w14:textId="77777777" w:rsidR="0055672D" w:rsidRDefault="00000000">
      <w:pPr>
        <w:pStyle w:val="Listenabsatz"/>
        <w:numPr>
          <w:ilvl w:val="0"/>
          <w:numId w:val="4"/>
        </w:numPr>
        <w:spacing w:after="100" w:afterAutospacing="1"/>
        <w:jc w:val="both"/>
        <w:rPr>
          <w:rStyle w:val="berschrift2Zchn"/>
          <w:rFonts w:ascii="Calibri" w:hAnsi="Calibri" w:cs="Calibri"/>
          <w:iCs/>
          <w:sz w:val="22"/>
          <w:lang w:val="en-US"/>
        </w:rPr>
      </w:pPr>
      <w:r>
        <w:rPr>
          <w:rStyle w:val="berschrift2Zchn"/>
          <w:rFonts w:ascii="Calibri" w:hAnsi="Calibri" w:cs="Calibri"/>
          <w:iCs/>
          <w:sz w:val="22"/>
          <w:lang w:val="en-US"/>
        </w:rPr>
        <w:t xml:space="preserve">FDM </w:t>
      </w:r>
      <w:proofErr w:type="spellStart"/>
      <w:r>
        <w:rPr>
          <w:rStyle w:val="berschrift2Zchn"/>
          <w:rFonts w:ascii="Calibri" w:hAnsi="Calibri" w:cs="Calibri"/>
          <w:iCs/>
          <w:sz w:val="22"/>
          <w:lang w:val="en-US"/>
        </w:rPr>
        <w:t>mit</w:t>
      </w:r>
      <w:proofErr w:type="spellEnd"/>
      <w:r>
        <w:rPr>
          <w:rStyle w:val="berschrift2Zchn"/>
          <w:rFonts w:ascii="Calibri" w:hAnsi="Calibri" w:cs="Calibri"/>
          <w:iCs/>
          <w:sz w:val="22"/>
          <w:lang w:val="en-US"/>
        </w:rPr>
        <w:t xml:space="preserve"> </w:t>
      </w:r>
      <w:commentRangeStart w:id="10"/>
      <w:r>
        <w:rPr>
          <w:rStyle w:val="berschrift2Zchn"/>
          <w:rFonts w:ascii="Calibri" w:hAnsi="Calibri" w:cs="Calibri"/>
          <w:iCs/>
          <w:sz w:val="22"/>
          <w:lang w:val="en-US"/>
        </w:rPr>
        <w:t>Git &amp; GitLab</w:t>
      </w:r>
      <w:commentRangeEnd w:id="10"/>
      <w:r>
        <w:commentReference w:id="10"/>
      </w:r>
    </w:p>
    <w:p w14:paraId="196AAED6" w14:textId="77777777" w:rsidR="0055672D" w:rsidRDefault="00000000">
      <w:pPr>
        <w:pStyle w:val="Listenabsatz"/>
        <w:numPr>
          <w:ilvl w:val="0"/>
          <w:numId w:val="4"/>
        </w:numPr>
        <w:spacing w:after="100" w:afterAutospacing="1"/>
        <w:jc w:val="both"/>
        <w:rPr>
          <w:rStyle w:val="berschrift2Zchn"/>
          <w:rFonts w:ascii="Calibri" w:hAnsi="Calibri" w:cs="Calibri"/>
          <w:iCs/>
          <w:sz w:val="22"/>
        </w:rPr>
      </w:pPr>
      <w:r>
        <w:rPr>
          <w:rStyle w:val="berschrift2Zchn"/>
          <w:rFonts w:ascii="Calibri" w:hAnsi="Calibri" w:cs="Calibri"/>
          <w:iCs/>
          <w:sz w:val="22"/>
        </w:rPr>
        <w:t>Nachnutzung urheberrechtlich geschützter Forschungsdaten</w:t>
      </w:r>
    </w:p>
    <w:p w14:paraId="2CC211EC" w14:textId="77777777" w:rsidR="0055672D" w:rsidRDefault="00000000">
      <w:pPr>
        <w:pStyle w:val="Listenabsatz"/>
        <w:numPr>
          <w:ilvl w:val="0"/>
          <w:numId w:val="4"/>
        </w:numPr>
        <w:spacing w:after="100" w:afterAutospacing="1"/>
        <w:jc w:val="both"/>
        <w:rPr>
          <w:rStyle w:val="berschrift2Zchn"/>
          <w:rFonts w:ascii="Calibri" w:hAnsi="Calibri" w:cs="Calibri"/>
          <w:iCs/>
          <w:sz w:val="22"/>
        </w:rPr>
      </w:pPr>
      <w:r>
        <w:rPr>
          <w:rStyle w:val="berschrift2Zchn"/>
          <w:rFonts w:ascii="Calibri" w:hAnsi="Calibri" w:cs="Calibri"/>
          <w:iCs/>
          <w:sz w:val="22"/>
        </w:rPr>
        <w:t>Open Science Framework (OSF)</w:t>
      </w:r>
    </w:p>
    <w:p w14:paraId="2C365DD5" w14:textId="77777777" w:rsidR="0055672D" w:rsidRDefault="00000000">
      <w:pPr>
        <w:pStyle w:val="Listenabsatz"/>
        <w:numPr>
          <w:ilvl w:val="0"/>
          <w:numId w:val="4"/>
        </w:numPr>
        <w:spacing w:after="100" w:afterAutospacing="1"/>
        <w:jc w:val="both"/>
        <w:rPr>
          <w:rStyle w:val="berschrift2Zchn"/>
          <w:rFonts w:ascii="Calibri" w:hAnsi="Calibri" w:cs="Calibri"/>
          <w:iCs/>
          <w:sz w:val="22"/>
        </w:rPr>
      </w:pPr>
      <w:r>
        <w:rPr>
          <w:rStyle w:val="berschrift2Zchn"/>
          <w:rFonts w:ascii="Calibri" w:hAnsi="Calibri" w:cs="Calibri"/>
          <w:iCs/>
          <w:sz w:val="22"/>
        </w:rPr>
        <w:t xml:space="preserve">Projektmanagement mit </w:t>
      </w:r>
      <w:proofErr w:type="spellStart"/>
      <w:r>
        <w:rPr>
          <w:rStyle w:val="berschrift2Zchn"/>
          <w:rFonts w:ascii="Calibri" w:hAnsi="Calibri" w:cs="Calibri"/>
          <w:iCs/>
          <w:sz w:val="22"/>
        </w:rPr>
        <w:t>GitLab</w:t>
      </w:r>
      <w:proofErr w:type="spellEnd"/>
    </w:p>
    <w:p w14:paraId="3CBA78B7" w14:textId="77777777" w:rsidR="0055672D" w:rsidRDefault="00000000">
      <w:pPr>
        <w:pStyle w:val="Listenabsatz"/>
        <w:numPr>
          <w:ilvl w:val="0"/>
          <w:numId w:val="4"/>
        </w:numPr>
        <w:spacing w:after="100" w:afterAutospacing="1"/>
        <w:jc w:val="both"/>
        <w:rPr>
          <w:rStyle w:val="berschrift2Zchn"/>
          <w:rFonts w:ascii="Calibri" w:hAnsi="Calibri" w:cs="Calibri"/>
          <w:iCs/>
          <w:sz w:val="22"/>
        </w:rPr>
      </w:pPr>
      <w:commentRangeStart w:id="11"/>
      <w:r>
        <w:rPr>
          <w:rStyle w:val="berschrift2Zchn"/>
          <w:rFonts w:ascii="Calibri" w:hAnsi="Calibri" w:cs="Calibri"/>
          <w:iCs/>
          <w:sz w:val="22"/>
        </w:rPr>
        <w:t>R Notebooks</w:t>
      </w:r>
      <w:commentRangeEnd w:id="11"/>
      <w:r>
        <w:commentReference w:id="11"/>
      </w:r>
    </w:p>
    <w:p w14:paraId="5224D839" w14:textId="77777777" w:rsidR="0055672D" w:rsidRDefault="00000000">
      <w:pPr>
        <w:pStyle w:val="Listenabsatz"/>
        <w:numPr>
          <w:ilvl w:val="0"/>
          <w:numId w:val="4"/>
        </w:numPr>
        <w:spacing w:after="100" w:afterAutospacing="1"/>
        <w:jc w:val="both"/>
        <w:rPr>
          <w:rStyle w:val="berschrift2Zchn"/>
          <w:rFonts w:ascii="Calibri" w:hAnsi="Calibri" w:cs="Calibri"/>
          <w:iCs/>
          <w:sz w:val="22"/>
        </w:rPr>
      </w:pPr>
      <w:r>
        <w:rPr>
          <w:rStyle w:val="berschrift2Zchn"/>
          <w:rFonts w:ascii="Calibri" w:hAnsi="Calibri" w:cs="Calibri"/>
          <w:iCs/>
          <w:sz w:val="22"/>
        </w:rPr>
        <w:t xml:space="preserve">Reproduzierbare </w:t>
      </w:r>
      <w:proofErr w:type="spellStart"/>
      <w:r>
        <w:rPr>
          <w:rStyle w:val="berschrift2Zchn"/>
          <w:rFonts w:ascii="Calibri" w:hAnsi="Calibri" w:cs="Calibri"/>
          <w:iCs/>
          <w:sz w:val="22"/>
        </w:rPr>
        <w:t>Analyseworkﬂows</w:t>
      </w:r>
      <w:proofErr w:type="spellEnd"/>
    </w:p>
    <w:p w14:paraId="6A87D87F" w14:textId="77777777" w:rsidR="0055672D" w:rsidRDefault="00000000">
      <w:pPr>
        <w:spacing w:after="0"/>
        <w:contextualSpacing/>
        <w:jc w:val="both"/>
        <w:rPr>
          <w:rStyle w:val="berschrift2Zchn"/>
          <w:rFonts w:ascii="Calibri" w:hAnsi="Calibri" w:cs="Calibri"/>
          <w:iCs/>
          <w:sz w:val="22"/>
        </w:rPr>
      </w:pPr>
      <w:r>
        <w:rPr>
          <w:rStyle w:val="berschrift2Zchn"/>
          <w:rFonts w:ascii="Calibri" w:hAnsi="Calibri" w:cs="Calibri"/>
          <w:iCs/>
          <w:sz w:val="22"/>
        </w:rPr>
        <w:t>In Planung:</w:t>
      </w:r>
    </w:p>
    <w:p w14:paraId="78897F83" w14:textId="77777777" w:rsidR="0055672D" w:rsidRDefault="00000000">
      <w:pPr>
        <w:pStyle w:val="Listenabsatz"/>
        <w:numPr>
          <w:ilvl w:val="0"/>
          <w:numId w:val="6"/>
        </w:numPr>
        <w:spacing w:after="100" w:afterAutospacing="1"/>
        <w:jc w:val="both"/>
        <w:rPr>
          <w:ins w:id="12" w:author="uar_fdm (uar_fdm.pbox@uni-duisburg-essen.de)" w:date="2023-06-12T07:44:00Z"/>
          <w:rStyle w:val="berschrift2Zchn"/>
          <w:rFonts w:ascii="Calibri" w:hAnsi="Calibri" w:cs="Calibri"/>
          <w:iCs/>
          <w:sz w:val="22"/>
        </w:rPr>
      </w:pPr>
      <w:r>
        <w:rPr>
          <w:rStyle w:val="berschrift2Zchn"/>
          <w:rFonts w:ascii="Calibri" w:hAnsi="Calibri" w:cs="Calibri"/>
          <w:iCs/>
          <w:sz w:val="22"/>
        </w:rPr>
        <w:t>DMP-Werkstatt</w:t>
      </w:r>
    </w:p>
    <w:p w14:paraId="4DEDBCB3" w14:textId="77777777" w:rsidR="0055672D" w:rsidRDefault="00000000">
      <w:pPr>
        <w:pStyle w:val="Listenabsatz"/>
        <w:numPr>
          <w:ilvl w:val="0"/>
          <w:numId w:val="6"/>
        </w:numPr>
        <w:spacing w:after="100" w:afterAutospacing="1"/>
        <w:jc w:val="both"/>
        <w:rPr>
          <w:rStyle w:val="berschrift2Zchn"/>
          <w:rFonts w:ascii="Calibri" w:hAnsi="Calibri" w:cs="Calibri"/>
          <w:sz w:val="22"/>
        </w:rPr>
      </w:pPr>
      <w:commentRangeStart w:id="13"/>
      <w:proofErr w:type="spellStart"/>
      <w:ins w:id="14" w:author="uar_fdm (uar_fdm.pbox@uni-duisburg-essen.de)" w:date="2023-06-12T07:46:00Z">
        <w:r>
          <w:rPr>
            <w:rStyle w:val="berschrift2Zchn"/>
            <w:rFonts w:ascii="Calibri" w:hAnsi="Calibri" w:cs="Calibri"/>
            <w:iCs/>
            <w:sz w:val="22"/>
          </w:rPr>
          <w:t>Introduction</w:t>
        </w:r>
        <w:proofErr w:type="spellEnd"/>
        <w:r>
          <w:rPr>
            <w:rStyle w:val="berschrift2Zchn"/>
            <w:rFonts w:ascii="Calibri" w:hAnsi="Calibri" w:cs="Calibri"/>
            <w:iCs/>
            <w:sz w:val="22"/>
          </w:rPr>
          <w:t xml:space="preserve"> </w:t>
        </w:r>
        <w:proofErr w:type="spellStart"/>
        <w:r>
          <w:rPr>
            <w:rStyle w:val="berschrift2Zchn"/>
            <w:rFonts w:ascii="Calibri" w:hAnsi="Calibri" w:cs="Calibri"/>
            <w:iCs/>
            <w:sz w:val="22"/>
          </w:rPr>
          <w:t>to</w:t>
        </w:r>
        <w:proofErr w:type="spellEnd"/>
        <w:r>
          <w:rPr>
            <w:rStyle w:val="berschrift2Zchn"/>
            <w:rFonts w:ascii="Calibri" w:hAnsi="Calibri" w:cs="Calibri"/>
            <w:iCs/>
            <w:sz w:val="22"/>
          </w:rPr>
          <w:t xml:space="preserve"> Dataverse</w:t>
        </w:r>
      </w:ins>
      <w:commentRangeEnd w:id="13"/>
      <w:r>
        <w:commentReference w:id="13"/>
      </w:r>
    </w:p>
    <w:p w14:paraId="549122F0" w14:textId="77777777" w:rsidR="0055672D" w:rsidRDefault="00000000">
      <w:pPr>
        <w:spacing w:after="100" w:afterAutospacing="1"/>
        <w:contextualSpacing/>
        <w:jc w:val="both"/>
        <w:rPr>
          <w:rStyle w:val="berschrift2Zchn"/>
          <w:rFonts w:ascii="Calibri" w:hAnsi="Calibri" w:cs="Calibri"/>
          <w:iCs/>
          <w:sz w:val="22"/>
        </w:rPr>
      </w:pPr>
      <w:commentRangeStart w:id="15"/>
      <w:r>
        <w:rPr>
          <w:rStyle w:val="berschrift2Zchn"/>
          <w:rFonts w:ascii="Calibri" w:hAnsi="Calibri" w:cs="Calibri"/>
          <w:iCs/>
          <w:sz w:val="22"/>
        </w:rPr>
        <w:t xml:space="preserve">Die RUB bietet vier themenspezifische Workshops an, die in ein FDM-UAR-Schulungsangebot einfließen könnten (online oder </w:t>
      </w:r>
      <w:proofErr w:type="spellStart"/>
      <w:r>
        <w:rPr>
          <w:rStyle w:val="berschrift2Zchn"/>
          <w:rFonts w:ascii="Calibri" w:hAnsi="Calibri" w:cs="Calibri"/>
          <w:iCs/>
          <w:sz w:val="22"/>
        </w:rPr>
        <w:t>präsenz</w:t>
      </w:r>
      <w:proofErr w:type="spellEnd"/>
      <w:r>
        <w:rPr>
          <w:rStyle w:val="berschrift2Zchn"/>
          <w:rFonts w:ascii="Calibri" w:hAnsi="Calibri" w:cs="Calibri"/>
          <w:iCs/>
          <w:sz w:val="22"/>
        </w:rPr>
        <w:t>).</w:t>
      </w:r>
      <w:commentRangeEnd w:id="15"/>
      <w:r>
        <w:commentReference w:id="15"/>
      </w:r>
    </w:p>
    <w:p w14:paraId="27F119C8" w14:textId="77777777" w:rsidR="0055672D" w:rsidRDefault="00000000">
      <w:pPr>
        <w:spacing w:after="0"/>
        <w:contextualSpacing/>
        <w:jc w:val="both"/>
        <w:rPr>
          <w:rStyle w:val="berschrift2Zchn"/>
          <w:rFonts w:ascii="Calibri" w:hAnsi="Calibri" w:cs="Calibri"/>
          <w:iCs/>
          <w:sz w:val="22"/>
          <w:lang w:val="en-US"/>
        </w:rPr>
      </w:pPr>
      <w:proofErr w:type="spellStart"/>
      <w:r>
        <w:rPr>
          <w:rStyle w:val="berschrift2Zchn"/>
          <w:rFonts w:ascii="Calibri" w:hAnsi="Calibri" w:cs="Calibri"/>
          <w:iCs/>
          <w:sz w:val="22"/>
          <w:lang w:val="en-US"/>
        </w:rPr>
        <w:t>Themen</w:t>
      </w:r>
      <w:proofErr w:type="spellEnd"/>
      <w:r>
        <w:rPr>
          <w:rStyle w:val="berschrift2Zchn"/>
          <w:rFonts w:ascii="Calibri" w:hAnsi="Calibri" w:cs="Calibri"/>
          <w:iCs/>
          <w:sz w:val="22"/>
          <w:lang w:val="en-US"/>
        </w:rPr>
        <w:t>:</w:t>
      </w:r>
    </w:p>
    <w:p w14:paraId="6776D669" w14:textId="77777777" w:rsidR="0055672D" w:rsidRDefault="00000000">
      <w:pPr>
        <w:pStyle w:val="Listenabsatz"/>
        <w:numPr>
          <w:ilvl w:val="0"/>
          <w:numId w:val="5"/>
        </w:numPr>
        <w:spacing w:after="100" w:afterAutospacing="1"/>
        <w:jc w:val="both"/>
        <w:rPr>
          <w:rStyle w:val="berschrift2Zchn"/>
          <w:rFonts w:ascii="Calibri" w:hAnsi="Calibri" w:cs="Calibri"/>
          <w:iCs/>
          <w:sz w:val="22"/>
          <w:lang w:val="en-US"/>
        </w:rPr>
      </w:pPr>
      <w:r>
        <w:rPr>
          <w:rStyle w:val="berschrift2Zchn"/>
          <w:rFonts w:ascii="Calibri" w:hAnsi="Calibri" w:cs="Calibri"/>
          <w:iCs/>
          <w:sz w:val="22"/>
          <w:lang w:val="en-US"/>
        </w:rPr>
        <w:t>Open Data/Fair Data</w:t>
      </w:r>
    </w:p>
    <w:p w14:paraId="550C624B" w14:textId="77777777" w:rsidR="0055672D" w:rsidRDefault="00000000">
      <w:pPr>
        <w:pStyle w:val="Listenabsatz"/>
        <w:numPr>
          <w:ilvl w:val="0"/>
          <w:numId w:val="5"/>
        </w:numPr>
        <w:spacing w:after="100" w:afterAutospacing="1"/>
        <w:jc w:val="both"/>
        <w:rPr>
          <w:rStyle w:val="berschrift2Zchn"/>
          <w:rFonts w:ascii="Calibri" w:hAnsi="Calibri" w:cs="Calibri"/>
          <w:iCs/>
          <w:sz w:val="22"/>
          <w:lang w:val="en-US"/>
        </w:rPr>
      </w:pPr>
      <w:r>
        <w:rPr>
          <w:rStyle w:val="berschrift2Zchn"/>
          <w:rFonts w:ascii="Calibri" w:hAnsi="Calibri" w:cs="Calibri"/>
          <w:iCs/>
          <w:sz w:val="22"/>
          <w:lang w:val="en-US"/>
        </w:rPr>
        <w:t>RDMO</w:t>
      </w:r>
    </w:p>
    <w:p w14:paraId="5723C384" w14:textId="77777777" w:rsidR="0055672D" w:rsidRDefault="00000000">
      <w:pPr>
        <w:pStyle w:val="Listenabsatz"/>
        <w:numPr>
          <w:ilvl w:val="0"/>
          <w:numId w:val="5"/>
        </w:numPr>
        <w:spacing w:after="100" w:afterAutospacing="1"/>
        <w:jc w:val="both"/>
        <w:rPr>
          <w:rStyle w:val="berschrift2Zchn"/>
          <w:rFonts w:ascii="Calibri" w:hAnsi="Calibri" w:cs="Calibri"/>
          <w:iCs/>
          <w:sz w:val="22"/>
        </w:rPr>
      </w:pPr>
      <w:r>
        <w:rPr>
          <w:rStyle w:val="berschrift2Zchn"/>
          <w:rFonts w:ascii="Calibri" w:hAnsi="Calibri" w:cs="Calibri"/>
          <w:iCs/>
          <w:sz w:val="22"/>
        </w:rPr>
        <w:t xml:space="preserve">Datenmanagement &amp; Versionierung mit </w:t>
      </w:r>
      <w:proofErr w:type="spellStart"/>
      <w:r>
        <w:rPr>
          <w:rStyle w:val="berschrift2Zchn"/>
          <w:rFonts w:ascii="Calibri" w:hAnsi="Calibri" w:cs="Calibri"/>
          <w:iCs/>
          <w:sz w:val="22"/>
        </w:rPr>
        <w:t>GitLab</w:t>
      </w:r>
      <w:proofErr w:type="spellEnd"/>
    </w:p>
    <w:p w14:paraId="12108ADA" w14:textId="77777777" w:rsidR="0055672D" w:rsidRDefault="00000000">
      <w:pPr>
        <w:pStyle w:val="Listenabsatz"/>
        <w:numPr>
          <w:ilvl w:val="0"/>
          <w:numId w:val="5"/>
        </w:numPr>
        <w:spacing w:after="100" w:afterAutospacing="1"/>
        <w:jc w:val="both"/>
        <w:rPr>
          <w:ins w:id="16" w:author="uar_fdm (uar_fdm.pbox@uni-duisburg-essen.de)" w:date="2023-06-19T12:48:00Z"/>
          <w:rStyle w:val="berschrift2Zchn"/>
          <w:rFonts w:ascii="Calibri" w:hAnsi="Calibri" w:cs="Calibri"/>
          <w:iCs/>
          <w:sz w:val="22"/>
        </w:rPr>
      </w:pPr>
      <w:r>
        <w:rPr>
          <w:rStyle w:val="berschrift2Zchn"/>
          <w:rFonts w:ascii="Calibri" w:hAnsi="Calibri" w:cs="Calibri"/>
          <w:iCs/>
          <w:sz w:val="22"/>
        </w:rPr>
        <w:t>FDM-Vorgaben von Fördereinrichtungen</w:t>
      </w:r>
    </w:p>
    <w:p w14:paraId="1FAB9641" w14:textId="77777777" w:rsidR="0055672D" w:rsidRDefault="00000000">
      <w:pPr>
        <w:spacing w:after="100" w:afterAutospacing="1"/>
        <w:jc w:val="both"/>
        <w:rPr>
          <w:ins w:id="17" w:author="uar_fdm (uar_fdm.pbox@uni-duisburg-essen.de)" w:date="2023-06-19T12:48:00Z"/>
          <w:rStyle w:val="berschrift2Zchn"/>
          <w:rFonts w:ascii="Calibri" w:hAnsi="Calibri" w:cs="Calibri"/>
          <w:sz w:val="22"/>
        </w:rPr>
      </w:pPr>
      <w:ins w:id="18" w:author="uar_fdm (uar_fdm.pbox@uni-duisburg-essen.de)" w:date="2023-06-19T12:48:00Z">
        <w:r>
          <w:rPr>
            <w:rStyle w:val="berschrift2Zchn"/>
            <w:rFonts w:ascii="Calibri" w:hAnsi="Calibri" w:cs="Calibri"/>
            <w:iCs/>
            <w:sz w:val="22"/>
          </w:rPr>
          <w:t>In Planung:</w:t>
        </w:r>
      </w:ins>
    </w:p>
    <w:p w14:paraId="14AFF2EA" w14:textId="77777777" w:rsidR="0055672D" w:rsidRDefault="00000000">
      <w:pPr>
        <w:pStyle w:val="Listenabsatz"/>
        <w:numPr>
          <w:ilvl w:val="0"/>
          <w:numId w:val="26"/>
        </w:numPr>
        <w:spacing w:after="100" w:afterAutospacing="1"/>
        <w:jc w:val="both"/>
        <w:rPr>
          <w:ins w:id="19" w:author="uar_fdm (uar_fdm.pbox@uni-duisburg-essen.de)" w:date="2023-06-19T12:48:00Z"/>
          <w:rStyle w:val="berschrift2Zchn"/>
          <w:rFonts w:ascii="Calibri" w:hAnsi="Calibri" w:cs="Calibri"/>
          <w:sz w:val="22"/>
        </w:rPr>
      </w:pPr>
      <w:proofErr w:type="spellStart"/>
      <w:ins w:id="20" w:author="uar_fdm (uar_fdm.pbox@uni-duisburg-essen.de)" w:date="2023-06-19T12:49:00Z">
        <w:r>
          <w:rPr>
            <w:rStyle w:val="berschrift2Zchn"/>
            <w:rFonts w:ascii="Calibri" w:hAnsi="Calibri" w:cs="Calibri"/>
            <w:iCs/>
            <w:sz w:val="22"/>
          </w:rPr>
          <w:t>Coscine</w:t>
        </w:r>
      </w:ins>
      <w:proofErr w:type="spellEnd"/>
    </w:p>
    <w:p w14:paraId="3D06B06F" w14:textId="77777777" w:rsidR="0055672D" w:rsidRDefault="00000000" w:rsidP="0055672D">
      <w:pPr>
        <w:pStyle w:val="Listenabsatz"/>
        <w:numPr>
          <w:ilvl w:val="0"/>
          <w:numId w:val="26"/>
        </w:numPr>
        <w:spacing w:after="100" w:afterAutospacing="1"/>
        <w:jc w:val="both"/>
        <w:rPr>
          <w:ins w:id="21" w:author="uar_fdm (uar_fdm.pbox@uni-duisburg-essen.de)" w:date="2023-06-19T12:49:00Z"/>
          <w:rStyle w:val="berschrift2Zchn"/>
          <w:rFonts w:ascii="Calibri" w:hAnsi="Calibri" w:cs="Calibri"/>
          <w:sz w:val="22"/>
        </w:rPr>
        <w:pPrChange w:id="22" w:author="uar_fdm (uar_fdm.pbox@uni-duisburg-essen.de)" w:date="2023-06-19T12:49:00Z">
          <w:pPr>
            <w:pStyle w:val="Listenabsatz"/>
            <w:numPr>
              <w:numId w:val="5"/>
            </w:numPr>
            <w:spacing w:after="100" w:afterAutospacing="1"/>
            <w:ind w:hanging="360"/>
            <w:jc w:val="both"/>
          </w:pPr>
        </w:pPrChange>
      </w:pPr>
      <w:ins w:id="23" w:author="uar_fdm (uar_fdm.pbox@uni-duisburg-essen.de)" w:date="2023-06-19T12:49:00Z">
        <w:r>
          <w:rPr>
            <w:rStyle w:val="berschrift2Zchn"/>
            <w:rFonts w:ascii="Calibri" w:hAnsi="Calibri" w:cs="Calibri"/>
            <w:iCs/>
            <w:sz w:val="22"/>
          </w:rPr>
          <w:t>RDMS</w:t>
        </w:r>
      </w:ins>
    </w:p>
    <w:p w14:paraId="44AB595B" w14:textId="77777777" w:rsidR="0055672D" w:rsidRDefault="00000000">
      <w:pPr>
        <w:spacing w:after="100" w:afterAutospacing="1"/>
        <w:contextualSpacing/>
        <w:jc w:val="both"/>
        <w:rPr>
          <w:rStyle w:val="berschrift2Zchn"/>
          <w:rFonts w:ascii="Calibri" w:hAnsi="Calibri" w:cs="Calibri"/>
          <w:iCs/>
          <w:sz w:val="22"/>
        </w:rPr>
      </w:pPr>
      <w:commentRangeStart w:id="24"/>
      <w:r>
        <w:rPr>
          <w:rStyle w:val="berschrift2Zchn"/>
          <w:rFonts w:ascii="Calibri" w:hAnsi="Calibri" w:cs="Calibri"/>
          <w:iCs/>
          <w:sz w:val="22"/>
        </w:rPr>
        <w:t>Die TUDO bietet zwei themenspezifische Workshops an, die in ein FDM-UAR-Schulungsangebot einfließen könnten (online), weitere sind in Vorbereitung &amp; Planung.</w:t>
      </w:r>
      <w:commentRangeEnd w:id="24"/>
      <w:r>
        <w:commentReference w:id="24"/>
      </w:r>
    </w:p>
    <w:p w14:paraId="3593A94B" w14:textId="77777777" w:rsidR="0055672D" w:rsidRDefault="00000000">
      <w:pPr>
        <w:spacing w:after="0"/>
        <w:contextualSpacing/>
        <w:jc w:val="both"/>
        <w:rPr>
          <w:rStyle w:val="berschrift2Zchn"/>
          <w:rFonts w:ascii="Calibri" w:hAnsi="Calibri" w:cs="Calibri"/>
          <w:iCs/>
          <w:sz w:val="22"/>
        </w:rPr>
      </w:pPr>
      <w:r>
        <w:rPr>
          <w:rStyle w:val="berschrift2Zchn"/>
          <w:rFonts w:ascii="Calibri" w:hAnsi="Calibri" w:cs="Calibri"/>
          <w:iCs/>
          <w:sz w:val="22"/>
        </w:rPr>
        <w:t>Themen:</w:t>
      </w:r>
    </w:p>
    <w:p w14:paraId="7CD285AC" w14:textId="77777777" w:rsidR="0055672D" w:rsidRDefault="00000000">
      <w:pPr>
        <w:pStyle w:val="Listenabsatz"/>
        <w:numPr>
          <w:ilvl w:val="0"/>
          <w:numId w:val="7"/>
        </w:numPr>
        <w:spacing w:after="100" w:afterAutospacing="1"/>
        <w:jc w:val="both"/>
        <w:rPr>
          <w:rStyle w:val="berschrift2Zchn"/>
          <w:rFonts w:ascii="Calibri" w:hAnsi="Calibri" w:cs="Calibri"/>
          <w:iCs/>
          <w:sz w:val="22"/>
        </w:rPr>
      </w:pPr>
      <w:commentRangeStart w:id="25"/>
      <w:commentRangeStart w:id="26"/>
      <w:r>
        <w:rPr>
          <w:rStyle w:val="berschrift2Zchn"/>
          <w:rFonts w:ascii="Calibri" w:hAnsi="Calibri" w:cs="Calibri"/>
          <w:iCs/>
          <w:sz w:val="22"/>
          <w:highlight w:val="yellow"/>
        </w:rPr>
        <w:t>RDMO</w:t>
      </w:r>
      <w:r>
        <w:rPr>
          <w:rStyle w:val="berschrift2Zchn"/>
          <w:rFonts w:ascii="Calibri" w:hAnsi="Calibri" w:cs="Calibri"/>
          <w:iCs/>
          <w:sz w:val="22"/>
        </w:rPr>
        <w:t xml:space="preserve"> </w:t>
      </w:r>
      <w:r>
        <w:rPr>
          <w:rStyle w:val="berschrift2Zchn"/>
          <w:rFonts w:ascii="Calibri" w:hAnsi="Calibri" w:cs="Calibri"/>
          <w:iCs/>
          <w:sz w:val="22"/>
        </w:rPr>
        <w:tab/>
      </w:r>
      <w:commentRangeEnd w:id="25"/>
      <w:commentRangeEnd w:id="26"/>
      <w:r>
        <w:commentReference w:id="25"/>
      </w:r>
      <w:r>
        <w:commentReference w:id="26"/>
      </w:r>
      <w:r>
        <w:rPr>
          <w:rStyle w:val="berschrift2Zchn"/>
          <w:rFonts w:ascii="Calibri" w:hAnsi="Calibri" w:cs="Calibri"/>
          <w:iCs/>
          <w:sz w:val="22"/>
        </w:rPr>
        <w:tab/>
      </w:r>
      <w:r>
        <w:rPr>
          <w:rStyle w:val="berschrift2Zchn"/>
          <w:rFonts w:ascii="Calibri" w:hAnsi="Calibri" w:cs="Calibri"/>
          <w:iCs/>
          <w:sz w:val="22"/>
        </w:rPr>
        <w:tab/>
      </w:r>
      <w:r>
        <w:rPr>
          <w:rStyle w:val="berschrift2Zchn"/>
          <w:rFonts w:ascii="Calibri" w:hAnsi="Calibri" w:cs="Calibri"/>
          <w:iCs/>
          <w:sz w:val="22"/>
        </w:rPr>
        <w:tab/>
      </w:r>
      <w:r>
        <w:rPr>
          <w:rStyle w:val="berschrift2Zchn"/>
          <w:rFonts w:ascii="Calibri" w:hAnsi="Calibri" w:cs="Calibri"/>
          <w:iCs/>
          <w:sz w:val="22"/>
        </w:rPr>
        <w:tab/>
      </w:r>
    </w:p>
    <w:p w14:paraId="2B8AB1BA" w14:textId="77777777" w:rsidR="0055672D" w:rsidRPr="00CE0B80" w:rsidRDefault="00000000">
      <w:pPr>
        <w:pStyle w:val="Listenabsatz"/>
        <w:numPr>
          <w:ilvl w:val="0"/>
          <w:numId w:val="7"/>
        </w:numPr>
        <w:spacing w:after="100" w:afterAutospacing="1"/>
        <w:jc w:val="both"/>
        <w:rPr>
          <w:rStyle w:val="berschrift2Zchn"/>
          <w:rFonts w:ascii="Calibri" w:hAnsi="Calibri" w:cs="Calibri"/>
          <w:iCs/>
          <w:sz w:val="22"/>
          <w:lang w:val="fr-FR"/>
          <w:rPrChange w:id="27" w:author="Güden-Silber, Tuba" w:date="2024-07-24T15:31:00Z" w16du:dateUtc="2024-07-24T13:31:00Z">
            <w:rPr>
              <w:rStyle w:val="berschrift2Zchn"/>
              <w:rFonts w:ascii="Calibri" w:hAnsi="Calibri" w:cs="Calibri"/>
              <w:iCs/>
              <w:sz w:val="22"/>
              <w:lang w:val="en-US"/>
            </w:rPr>
          </w:rPrChange>
        </w:rPr>
      </w:pPr>
      <w:r w:rsidRPr="00CE0B80">
        <w:rPr>
          <w:rStyle w:val="berschrift2Zchn"/>
          <w:rFonts w:ascii="Calibri" w:hAnsi="Calibri" w:cs="Calibri"/>
          <w:iCs/>
          <w:sz w:val="22"/>
          <w:lang w:val="fr-FR"/>
          <w:rPrChange w:id="28" w:author="Güden-Silber, Tuba" w:date="2024-07-24T15:31:00Z" w16du:dateUtc="2024-07-24T13:31:00Z">
            <w:rPr>
              <w:rStyle w:val="berschrift2Zchn"/>
              <w:rFonts w:ascii="Calibri" w:hAnsi="Calibri" w:cs="Calibri"/>
              <w:iCs/>
              <w:sz w:val="22"/>
              <w:lang w:val="en-US"/>
            </w:rPr>
          </w:rPrChange>
        </w:rPr>
        <w:t xml:space="preserve">FAIRE </w:t>
      </w:r>
      <w:proofErr w:type="spellStart"/>
      <w:r w:rsidRPr="00CE0B80">
        <w:rPr>
          <w:rStyle w:val="berschrift2Zchn"/>
          <w:rFonts w:ascii="Calibri" w:hAnsi="Calibri" w:cs="Calibri"/>
          <w:iCs/>
          <w:sz w:val="22"/>
          <w:lang w:val="fr-FR"/>
          <w:rPrChange w:id="29" w:author="Güden-Silber, Tuba" w:date="2024-07-24T15:31:00Z" w16du:dateUtc="2024-07-24T13:31:00Z">
            <w:rPr>
              <w:rStyle w:val="berschrift2Zchn"/>
              <w:rFonts w:ascii="Calibri" w:hAnsi="Calibri" w:cs="Calibri"/>
              <w:iCs/>
              <w:sz w:val="22"/>
              <w:lang w:val="en-US"/>
            </w:rPr>
          </w:rPrChange>
        </w:rPr>
        <w:t>Daten</w:t>
      </w:r>
      <w:proofErr w:type="spellEnd"/>
      <w:r w:rsidRPr="00CE0B80">
        <w:rPr>
          <w:rStyle w:val="berschrift2Zchn"/>
          <w:rFonts w:ascii="Calibri" w:hAnsi="Calibri" w:cs="Calibri"/>
          <w:iCs/>
          <w:sz w:val="22"/>
          <w:lang w:val="fr-FR"/>
          <w:rPrChange w:id="30" w:author="Güden-Silber, Tuba" w:date="2024-07-24T15:31:00Z" w16du:dateUtc="2024-07-24T13:31:00Z">
            <w:rPr>
              <w:rStyle w:val="berschrift2Zchn"/>
              <w:rFonts w:ascii="Calibri" w:hAnsi="Calibri" w:cs="Calibri"/>
              <w:iCs/>
              <w:sz w:val="22"/>
              <w:lang w:val="en-US"/>
            </w:rPr>
          </w:rPrChange>
        </w:rPr>
        <w:t xml:space="preserve"> vs. Open Science </w:t>
      </w:r>
      <w:r w:rsidRPr="00CE0B80">
        <w:rPr>
          <w:rStyle w:val="berschrift2Zchn"/>
          <w:rFonts w:ascii="Calibri" w:hAnsi="Calibri" w:cs="Calibri"/>
          <w:iCs/>
          <w:sz w:val="22"/>
          <w:lang w:val="fr-FR"/>
          <w:rPrChange w:id="31" w:author="Güden-Silber, Tuba" w:date="2024-07-24T15:31:00Z" w16du:dateUtc="2024-07-24T13:31:00Z">
            <w:rPr>
              <w:rStyle w:val="berschrift2Zchn"/>
              <w:rFonts w:ascii="Calibri" w:hAnsi="Calibri" w:cs="Calibri"/>
              <w:iCs/>
              <w:sz w:val="22"/>
              <w:lang w:val="en-US"/>
            </w:rPr>
          </w:rPrChange>
        </w:rPr>
        <w:tab/>
      </w:r>
    </w:p>
    <w:p w14:paraId="02D0F9AD" w14:textId="77777777" w:rsidR="0055672D" w:rsidRDefault="00000000">
      <w:pPr>
        <w:spacing w:after="100" w:afterAutospacing="1"/>
        <w:jc w:val="both"/>
        <w:rPr>
          <w:rStyle w:val="berschrift2Zchn"/>
          <w:rFonts w:ascii="Calibri" w:hAnsi="Calibri" w:cs="Calibri"/>
          <w:sz w:val="22"/>
          <w:lang w:val="en-US"/>
        </w:rPr>
      </w:pPr>
      <w:r>
        <w:rPr>
          <w:rStyle w:val="berschrift2Zchn"/>
          <w:rFonts w:ascii="Calibri" w:hAnsi="Calibri" w:cs="Calibri"/>
          <w:iCs/>
          <w:sz w:val="22"/>
          <w:lang w:val="en-US"/>
        </w:rPr>
        <w:t xml:space="preserve">Ab </w:t>
      </w:r>
      <w:proofErr w:type="spellStart"/>
      <w:r>
        <w:rPr>
          <w:rStyle w:val="berschrift2Zchn"/>
          <w:rFonts w:ascii="Calibri" w:hAnsi="Calibri" w:cs="Calibri"/>
          <w:iCs/>
          <w:sz w:val="22"/>
          <w:lang w:val="en-US"/>
        </w:rPr>
        <w:t>WiSe</w:t>
      </w:r>
      <w:proofErr w:type="spellEnd"/>
      <w:r>
        <w:rPr>
          <w:rStyle w:val="berschrift2Zchn"/>
          <w:rFonts w:ascii="Calibri" w:hAnsi="Calibri" w:cs="Calibri"/>
          <w:iCs/>
          <w:sz w:val="22"/>
          <w:lang w:val="en-US"/>
        </w:rPr>
        <w:t xml:space="preserve"> 2023/2024 </w:t>
      </w:r>
      <w:proofErr w:type="spellStart"/>
      <w:r>
        <w:rPr>
          <w:rStyle w:val="berschrift2Zchn"/>
          <w:rFonts w:ascii="Calibri" w:hAnsi="Calibri" w:cs="Calibri"/>
          <w:iCs/>
          <w:sz w:val="22"/>
          <w:lang w:val="en-US"/>
        </w:rPr>
        <w:t>starten</w:t>
      </w:r>
      <w:proofErr w:type="spellEnd"/>
      <w:r>
        <w:rPr>
          <w:rStyle w:val="berschrift2Zchn"/>
          <w:rFonts w:ascii="Calibri" w:hAnsi="Calibri" w:cs="Calibri"/>
          <w:iCs/>
          <w:sz w:val="22"/>
          <w:lang w:val="en-US"/>
        </w:rPr>
        <w:t xml:space="preserve"> </w:t>
      </w:r>
      <w:proofErr w:type="spellStart"/>
      <w:r>
        <w:rPr>
          <w:rStyle w:val="berschrift2Zchn"/>
          <w:rFonts w:ascii="Calibri" w:hAnsi="Calibri" w:cs="Calibri"/>
          <w:iCs/>
          <w:sz w:val="22"/>
          <w:lang w:val="en-US"/>
        </w:rPr>
        <w:t>zusätzlich</w:t>
      </w:r>
      <w:proofErr w:type="spellEnd"/>
      <w:r>
        <w:rPr>
          <w:rStyle w:val="berschrift2Zchn"/>
          <w:rFonts w:ascii="Calibri" w:hAnsi="Calibri" w:cs="Calibri"/>
          <w:iCs/>
          <w:sz w:val="22"/>
          <w:lang w:val="en-US"/>
        </w:rPr>
        <w:t xml:space="preserve">: </w:t>
      </w:r>
    </w:p>
    <w:p w14:paraId="260711CE" w14:textId="77777777" w:rsidR="0055672D" w:rsidRDefault="00000000">
      <w:pPr>
        <w:pStyle w:val="Listenabsatz"/>
        <w:numPr>
          <w:ilvl w:val="0"/>
          <w:numId w:val="24"/>
        </w:numPr>
        <w:spacing w:after="100" w:afterAutospacing="1"/>
        <w:jc w:val="both"/>
      </w:pPr>
      <w:r>
        <w:rPr>
          <w:rFonts w:cstheme="minorHAnsi"/>
        </w:rPr>
        <w:t xml:space="preserve">Automatische Datenanalyse mit Python </w:t>
      </w:r>
    </w:p>
    <w:p w14:paraId="7842C8E7" w14:textId="77777777" w:rsidR="0055672D" w:rsidRDefault="00000000">
      <w:pPr>
        <w:pStyle w:val="Listenabsatz"/>
        <w:numPr>
          <w:ilvl w:val="0"/>
          <w:numId w:val="25"/>
        </w:numPr>
        <w:spacing w:after="100" w:afterAutospacing="1"/>
        <w:jc w:val="both"/>
      </w:pPr>
      <w:r>
        <w:rPr>
          <w:rFonts w:cstheme="minorHAnsi"/>
        </w:rPr>
        <w:t xml:space="preserve">Data </w:t>
      </w:r>
      <w:proofErr w:type="spellStart"/>
      <w:r>
        <w:rPr>
          <w:rFonts w:cstheme="minorHAnsi"/>
        </w:rPr>
        <w:t>reuse</w:t>
      </w:r>
      <w:proofErr w:type="spellEnd"/>
      <w:r>
        <w:rPr>
          <w:rFonts w:cstheme="minorHAnsi"/>
        </w:rPr>
        <w:t xml:space="preserve"> &amp; </w:t>
      </w:r>
      <w:proofErr w:type="spellStart"/>
      <w:r>
        <w:rPr>
          <w:rFonts w:cstheme="minorHAnsi"/>
        </w:rPr>
        <w:t>reusable</w:t>
      </w:r>
      <w:proofErr w:type="spellEnd"/>
      <w:r>
        <w:rPr>
          <w:rFonts w:cstheme="minorHAnsi"/>
        </w:rPr>
        <w:t xml:space="preserve"> </w:t>
      </w:r>
      <w:proofErr w:type="spellStart"/>
      <w:r>
        <w:rPr>
          <w:rFonts w:cstheme="minorHAnsi"/>
        </w:rPr>
        <w:t>data</w:t>
      </w:r>
      <w:proofErr w:type="spellEnd"/>
    </w:p>
    <w:p w14:paraId="3522382F" w14:textId="77777777" w:rsidR="0055672D" w:rsidRDefault="00000000">
      <w:pPr>
        <w:pStyle w:val="Listenabsatz"/>
        <w:numPr>
          <w:ilvl w:val="0"/>
          <w:numId w:val="25"/>
        </w:numPr>
        <w:spacing w:after="100" w:afterAutospacing="1"/>
        <w:jc w:val="both"/>
      </w:pPr>
      <w:r>
        <w:rPr>
          <w:rFonts w:cstheme="minorHAnsi"/>
        </w:rPr>
        <w:t>Open Science Framework (ggf. mit Open Science kombinieren -&gt; MINT vs. Bildungs-, Geistes-, Sozial-, und Wirtschaftswissenschaften)</w:t>
      </w:r>
    </w:p>
    <w:p w14:paraId="7CD23D0F" w14:textId="77777777" w:rsidR="0055672D" w:rsidRDefault="00000000">
      <w:pPr>
        <w:spacing w:after="0"/>
        <w:contextualSpacing/>
        <w:jc w:val="both"/>
        <w:rPr>
          <w:rFonts w:cstheme="minorHAnsi"/>
        </w:rPr>
      </w:pPr>
      <w:r>
        <w:rPr>
          <w:rFonts w:cstheme="minorHAnsi"/>
        </w:rPr>
        <w:t>In Vorbereitung:</w:t>
      </w:r>
    </w:p>
    <w:p w14:paraId="287D6E6C" w14:textId="77777777" w:rsidR="0055672D" w:rsidRDefault="00000000">
      <w:pPr>
        <w:pStyle w:val="Listenabsatz"/>
        <w:numPr>
          <w:ilvl w:val="0"/>
          <w:numId w:val="8"/>
        </w:numPr>
        <w:spacing w:after="100" w:afterAutospacing="1"/>
        <w:jc w:val="both"/>
        <w:rPr>
          <w:rFonts w:cstheme="minorHAnsi"/>
        </w:rPr>
      </w:pPr>
      <w:r>
        <w:rPr>
          <w:rFonts w:cstheme="minorHAnsi"/>
        </w:rPr>
        <w:t xml:space="preserve">Einführung in KNIME </w:t>
      </w:r>
    </w:p>
    <w:p w14:paraId="6F01F661" w14:textId="77777777" w:rsidR="0055672D" w:rsidRDefault="00000000">
      <w:pPr>
        <w:pStyle w:val="Listenabsatz"/>
        <w:numPr>
          <w:ilvl w:val="0"/>
          <w:numId w:val="8"/>
        </w:numPr>
        <w:spacing w:after="100" w:afterAutospacing="1"/>
        <w:jc w:val="both"/>
        <w:rPr>
          <w:rFonts w:cstheme="minorHAnsi"/>
        </w:rPr>
      </w:pPr>
      <w:r>
        <w:rPr>
          <w:rFonts w:cstheme="minorHAnsi"/>
        </w:rPr>
        <w:t xml:space="preserve">R-Tutorial </w:t>
      </w:r>
    </w:p>
    <w:p w14:paraId="3955DC94" w14:textId="77777777" w:rsidR="0055672D" w:rsidRDefault="00000000">
      <w:pPr>
        <w:pStyle w:val="Listenabsatz"/>
        <w:numPr>
          <w:ilvl w:val="0"/>
          <w:numId w:val="8"/>
        </w:numPr>
        <w:spacing w:after="100" w:afterAutospacing="1"/>
        <w:jc w:val="both"/>
        <w:rPr>
          <w:rFonts w:cstheme="minorHAnsi"/>
        </w:rPr>
      </w:pPr>
      <w:r>
        <w:rPr>
          <w:rFonts w:cstheme="minorHAnsi"/>
        </w:rPr>
        <w:t>Dataverse</w:t>
      </w:r>
    </w:p>
    <w:p w14:paraId="2DFBDEA0" w14:textId="77777777" w:rsidR="0055672D" w:rsidRDefault="00000000">
      <w:pPr>
        <w:spacing w:after="0"/>
        <w:contextualSpacing/>
        <w:jc w:val="both"/>
        <w:rPr>
          <w:del w:id="32" w:author="uar_fdm (uar_fdm.pbox@uni-duisburg-essen.de)" w:date="2023-06-01T07:34:00Z"/>
          <w:rFonts w:cstheme="minorHAnsi"/>
        </w:rPr>
      </w:pPr>
      <w:r>
        <w:rPr>
          <w:rFonts w:cstheme="minorHAnsi"/>
        </w:rPr>
        <w:lastRenderedPageBreak/>
        <w:t>In Planung (</w:t>
      </w:r>
      <w:ins w:id="33" w:author="uar_fdm (uar_fdm.pbox@uni-duisburg-essen.de)" w:date="2023-06-01T07:34:00Z">
        <w:r>
          <w:rPr>
            <w:rFonts w:cstheme="minorHAnsi"/>
          </w:rPr>
          <w:t>ab Q4/24):</w:t>
        </w:r>
      </w:ins>
      <w:del w:id="34" w:author="uar_fdm (uar_fdm.pbox@uni-duisburg-essen.de)" w:date="2023-06-01T07:34:00Z">
        <w:r>
          <w:rPr>
            <w:rFonts w:cstheme="minorHAnsi"/>
          </w:rPr>
          <w:delText>nach Rückkehr von Wibke):</w:delText>
        </w:r>
      </w:del>
    </w:p>
    <w:p w14:paraId="32987731" w14:textId="77777777" w:rsidR="0055672D" w:rsidRDefault="00000000">
      <w:pPr>
        <w:spacing w:after="0"/>
        <w:contextualSpacing/>
        <w:jc w:val="both"/>
        <w:rPr>
          <w:rFonts w:cstheme="minorHAnsi"/>
        </w:rPr>
      </w:pPr>
      <w:r>
        <w:rPr>
          <w:rFonts w:cstheme="minorHAnsi"/>
        </w:rPr>
        <w:t>FDM im Lichte von Forschungsethik &amp; GWP</w:t>
      </w:r>
    </w:p>
    <w:p w14:paraId="1E216F31" w14:textId="77777777" w:rsidR="0055672D" w:rsidRDefault="00000000">
      <w:pPr>
        <w:pStyle w:val="Listenabsatz"/>
        <w:numPr>
          <w:ilvl w:val="0"/>
          <w:numId w:val="9"/>
        </w:numPr>
        <w:spacing w:after="100" w:afterAutospacing="1"/>
        <w:jc w:val="both"/>
        <w:rPr>
          <w:rFonts w:cstheme="minorHAnsi"/>
        </w:rPr>
      </w:pPr>
      <w:r>
        <w:rPr>
          <w:rFonts w:cstheme="minorHAnsi"/>
        </w:rPr>
        <w:t>Faire barrierearme Daten (mit Fokus auf Inklusion beim FDM)</w:t>
      </w:r>
    </w:p>
    <w:p w14:paraId="03B35CDB" w14:textId="77777777" w:rsidR="0055672D" w:rsidRDefault="00000000">
      <w:pPr>
        <w:pStyle w:val="Listenabsatz"/>
        <w:numPr>
          <w:ilvl w:val="0"/>
          <w:numId w:val="9"/>
        </w:numPr>
        <w:spacing w:after="100" w:afterAutospacing="1"/>
        <w:jc w:val="both"/>
        <w:rPr>
          <w:rFonts w:cstheme="minorHAnsi"/>
        </w:rPr>
      </w:pPr>
      <w:r>
        <w:rPr>
          <w:rFonts w:cstheme="minorHAnsi"/>
        </w:rPr>
        <w:t>Tools für den Umgang mit sensiblen Daten</w:t>
      </w:r>
    </w:p>
    <w:p w14:paraId="5D8E7572" w14:textId="77777777" w:rsidR="0055672D" w:rsidRDefault="0055672D">
      <w:pPr>
        <w:pStyle w:val="Listenabsatz"/>
      </w:pPr>
    </w:p>
    <w:p w14:paraId="3D3C70DA" w14:textId="77777777" w:rsidR="0055672D" w:rsidRDefault="00000000">
      <w:pPr>
        <w:pStyle w:val="berschrift2"/>
        <w:rPr>
          <w:rStyle w:val="berschrift2Zchn"/>
          <w:rFonts w:ascii="Calibri" w:hAnsi="Calibri" w:cs="Calibri"/>
          <w:iCs/>
          <w:sz w:val="24"/>
          <w:szCs w:val="24"/>
        </w:rPr>
      </w:pPr>
      <w:r>
        <w:rPr>
          <w:rStyle w:val="berschrift2Zchn"/>
          <w:rFonts w:ascii="Calibri" w:hAnsi="Calibri" w:cs="Calibri"/>
          <w:iCs/>
          <w:sz w:val="24"/>
          <w:szCs w:val="24"/>
        </w:rPr>
        <w:t>Entwicklung eines Workflows für ein UAR-FDM-Badge</w:t>
      </w:r>
    </w:p>
    <w:p w14:paraId="52C23E40" w14:textId="77777777" w:rsidR="0055672D" w:rsidRDefault="0055672D"/>
    <w:p w14:paraId="00DAFC0A" w14:textId="77777777" w:rsidR="0055672D" w:rsidRDefault="00000000">
      <w:commentRangeStart w:id="35"/>
      <w:commentRangeStart w:id="36"/>
      <w:commentRangeStart w:id="37"/>
      <w:r>
        <w:t>Die RDS der UDE stellen ein FDM-Badge als Nachweis der Teilnahme an einer Grundlagenschulung und zwei Veranstaltungen des Vertiefungsmoduls aus.</w:t>
      </w:r>
      <w:commentRangeEnd w:id="35"/>
      <w:commentRangeEnd w:id="36"/>
      <w:commentRangeEnd w:id="37"/>
      <w:r>
        <w:commentReference w:id="35"/>
      </w:r>
      <w:r>
        <w:commentReference w:id="36"/>
      </w:r>
      <w:r>
        <w:commentReference w:id="37"/>
      </w:r>
    </w:p>
    <w:p w14:paraId="3A175BC9" w14:textId="77777777" w:rsidR="0055672D" w:rsidRDefault="00000000">
      <w:pPr>
        <w:pStyle w:val="berschrift4"/>
        <w:rPr>
          <w:rStyle w:val="berschrift2Zchn"/>
          <w:rFonts w:ascii="Calibri" w:hAnsi="Calibri" w:cs="Calibri"/>
          <w:iCs w:val="0"/>
          <w:sz w:val="24"/>
          <w:szCs w:val="24"/>
        </w:rPr>
      </w:pPr>
      <w:r>
        <w:rPr>
          <w:rStyle w:val="berschrift2Zchn"/>
          <w:rFonts w:ascii="Calibri" w:hAnsi="Calibri" w:cs="Calibri"/>
          <w:iCs w:val="0"/>
          <w:sz w:val="24"/>
          <w:szCs w:val="24"/>
        </w:rPr>
        <w:t>Vorschläge / Diskussion für eine Umsetzung als gemeinsames Schulungsangebot von FDM-UAR:</w:t>
      </w:r>
    </w:p>
    <w:p w14:paraId="2D28F62E" w14:textId="77777777" w:rsidR="0055672D" w:rsidRDefault="0055672D">
      <w:pPr>
        <w:pStyle w:val="Listenabsatz"/>
      </w:pPr>
    </w:p>
    <w:p w14:paraId="1778FE95" w14:textId="77777777" w:rsidR="0055672D" w:rsidRDefault="0055672D"/>
    <w:p w14:paraId="17CB52A1" w14:textId="77777777" w:rsidR="0055672D" w:rsidRDefault="0055672D">
      <w:pPr>
        <w:pBdr>
          <w:bottom w:val="single" w:sz="4" w:space="1" w:color="auto"/>
        </w:pBdr>
      </w:pPr>
    </w:p>
    <w:p w14:paraId="6E2D9C50" w14:textId="77777777" w:rsidR="0055672D" w:rsidRDefault="00000000">
      <w:pPr>
        <w:pStyle w:val="berschrift2"/>
        <w:rPr>
          <w:rStyle w:val="berschrift2Zchn"/>
          <w:rFonts w:ascii="Calibri" w:hAnsi="Calibri" w:cs="Calibri"/>
          <w:iCs/>
          <w:sz w:val="24"/>
          <w:szCs w:val="24"/>
        </w:rPr>
      </w:pPr>
      <w:r>
        <w:rPr>
          <w:rStyle w:val="berschrift2Zchn"/>
          <w:rFonts w:ascii="Calibri" w:hAnsi="Calibri" w:cs="Calibri"/>
          <w:iCs/>
          <w:sz w:val="24"/>
          <w:szCs w:val="24"/>
        </w:rPr>
        <w:t xml:space="preserve">Entwicklung von schulungsbegleitenden Selbstlernmaterialien </w:t>
      </w:r>
    </w:p>
    <w:p w14:paraId="66D2A13F" w14:textId="77777777" w:rsidR="0055672D" w:rsidRDefault="0055672D"/>
    <w:p w14:paraId="3980D537" w14:textId="77777777" w:rsidR="0055672D" w:rsidRDefault="00000000">
      <w:pPr>
        <w:spacing w:after="0"/>
      </w:pPr>
      <w:r>
        <w:t xml:space="preserve">Die UDE stellt über ihre </w:t>
      </w:r>
      <w:hyperlink r:id="rId12" w:tooltip="https://www.uni-due.de/rds/fdm-curriculum.php" w:history="1">
        <w:r>
          <w:rPr>
            <w:rStyle w:val="Hyperlink"/>
          </w:rPr>
          <w:t>Webseite</w:t>
        </w:r>
      </w:hyperlink>
      <w:r>
        <w:t xml:space="preserve"> als Selbstlernmaterialien zur Verfügung:</w:t>
      </w:r>
    </w:p>
    <w:p w14:paraId="1E8064F7" w14:textId="77777777" w:rsidR="0055672D" w:rsidRDefault="00000000">
      <w:pPr>
        <w:pStyle w:val="Listenabsatz"/>
        <w:numPr>
          <w:ilvl w:val="0"/>
          <w:numId w:val="12"/>
        </w:numPr>
      </w:pPr>
      <w:hyperlink r:id="rId13" w:tooltip="https://moodle.uni-due.de/login/index.php" w:history="1">
        <w:r>
          <w:rPr>
            <w:rStyle w:val="Hyperlink"/>
          </w:rPr>
          <w:t xml:space="preserve">FDM </w:t>
        </w:r>
        <w:proofErr w:type="spellStart"/>
        <w:r>
          <w:rPr>
            <w:rStyle w:val="Hyperlink"/>
          </w:rPr>
          <w:t>Moodle</w:t>
        </w:r>
        <w:proofErr w:type="spellEnd"/>
        <w:r>
          <w:rPr>
            <w:rStyle w:val="Hyperlink"/>
          </w:rPr>
          <w:t xml:space="preserve"> Kurs</w:t>
        </w:r>
      </w:hyperlink>
      <w:r>
        <w:t xml:space="preserve"> (Login für</w:t>
      </w:r>
      <w:commentRangeStart w:id="38"/>
      <w:r>
        <w:t xml:space="preserve"> Angehörige der </w:t>
      </w:r>
      <w:proofErr w:type="spellStart"/>
      <w:r>
        <w:t>UARuhr</w:t>
      </w:r>
      <w:commentRangeEnd w:id="38"/>
      <w:proofErr w:type="spellEnd"/>
      <w:r>
        <w:commentReference w:id="38"/>
      </w:r>
      <w:r>
        <w:t xml:space="preserve"> möglich)</w:t>
      </w:r>
    </w:p>
    <w:p w14:paraId="39B0D6BB" w14:textId="77777777" w:rsidR="0055672D" w:rsidRDefault="00000000">
      <w:pPr>
        <w:pStyle w:val="Listenabsatz"/>
        <w:numPr>
          <w:ilvl w:val="0"/>
          <w:numId w:val="12"/>
        </w:numPr>
      </w:pPr>
      <w:hyperlink r:id="rId14" w:tooltip="https://doc.elabftw.net/user-guide.html" w:history="1">
        <w:proofErr w:type="spellStart"/>
        <w:r>
          <w:rPr>
            <w:rStyle w:val="Hyperlink"/>
          </w:rPr>
          <w:t>eLabFTW</w:t>
        </w:r>
        <w:proofErr w:type="spellEnd"/>
        <w:r>
          <w:rPr>
            <w:rStyle w:val="Hyperlink"/>
          </w:rPr>
          <w:t xml:space="preserve"> Manual</w:t>
        </w:r>
      </w:hyperlink>
      <w:r>
        <w:t xml:space="preserve"> </w:t>
      </w:r>
    </w:p>
    <w:p w14:paraId="502AA1F8" w14:textId="77777777" w:rsidR="0055672D" w:rsidRDefault="00000000">
      <w:pPr>
        <w:pStyle w:val="Listenabsatz"/>
        <w:numPr>
          <w:ilvl w:val="0"/>
          <w:numId w:val="12"/>
        </w:numPr>
      </w:pPr>
      <w:hyperlink r:id="rId15" w:tooltip="https://rds-elns.gitpages.uni-due.de/elabftw-faq/" w:history="1">
        <w:proofErr w:type="spellStart"/>
        <w:r>
          <w:rPr>
            <w:rStyle w:val="Hyperlink"/>
          </w:rPr>
          <w:t>eLabFTW</w:t>
        </w:r>
        <w:proofErr w:type="spellEnd"/>
        <w:r>
          <w:rPr>
            <w:rStyle w:val="Hyperlink"/>
          </w:rPr>
          <w:t xml:space="preserve"> FAQ</w:t>
        </w:r>
      </w:hyperlink>
    </w:p>
    <w:p w14:paraId="0E947F5D" w14:textId="77777777" w:rsidR="0055672D" w:rsidRDefault="00000000">
      <w:pPr>
        <w:spacing w:after="0"/>
      </w:pPr>
      <w:r>
        <w:t xml:space="preserve">Die RUB verlinkt auf Ihrer </w:t>
      </w:r>
      <w:hyperlink r:id="rId16" w:tooltip="https://www.ruhr-uni-bochum.de/researchdata/de/rdm_tutorials.html" w:history="1">
        <w:r>
          <w:rPr>
            <w:rStyle w:val="Hyperlink"/>
          </w:rPr>
          <w:t>Webseite</w:t>
        </w:r>
      </w:hyperlink>
      <w:r>
        <w:t xml:space="preserve"> zu verschiedene generischen und fachspezifischen E-Learning Kursen und Angeboten:</w:t>
      </w:r>
    </w:p>
    <w:p w14:paraId="71E6C536" w14:textId="77777777" w:rsidR="0055672D" w:rsidRDefault="00000000">
      <w:pPr>
        <w:pStyle w:val="Listenabsatz"/>
        <w:numPr>
          <w:ilvl w:val="0"/>
          <w:numId w:val="13"/>
        </w:numPr>
      </w:pPr>
      <w:r>
        <w:t xml:space="preserve">u.a. </w:t>
      </w:r>
      <w:hyperlink r:id="rId17" w:tooltip="https://moodle.ruhr-uni-bochum.de/login/index.php" w:history="1">
        <w:proofErr w:type="spellStart"/>
        <w:r>
          <w:rPr>
            <w:rStyle w:val="Hyperlink"/>
          </w:rPr>
          <w:t>Moodle</w:t>
        </w:r>
        <w:proofErr w:type="spellEnd"/>
        <w:r>
          <w:rPr>
            <w:rStyle w:val="Hyperlink"/>
          </w:rPr>
          <w:t>-Kurs „Forschungsdatenmanagement“</w:t>
        </w:r>
      </w:hyperlink>
      <w:r>
        <w:t xml:space="preserve"> (Login für Angehörige der </w:t>
      </w:r>
      <w:proofErr w:type="spellStart"/>
      <w:r>
        <w:t>UARuhr</w:t>
      </w:r>
      <w:proofErr w:type="spellEnd"/>
      <w:r>
        <w:t xml:space="preserve"> möglich)</w:t>
      </w:r>
    </w:p>
    <w:p w14:paraId="3D288BD3" w14:textId="77777777" w:rsidR="0055672D" w:rsidRDefault="00000000">
      <w:pPr>
        <w:pStyle w:val="Listenabsatz"/>
        <w:numPr>
          <w:ilvl w:val="0"/>
          <w:numId w:val="13"/>
        </w:numPr>
      </w:pPr>
      <w:r>
        <w:t xml:space="preserve">Serie: </w:t>
      </w:r>
      <w:hyperlink r:id="rId18" w:tooltip="https://www.ruhr-uni-bochum.de/researchdata/de/rdm.html" w:history="1">
        <w:r>
          <w:rPr>
            <w:rStyle w:val="Hyperlink"/>
          </w:rPr>
          <w:t>Einführung Forschungsdatenmanagement</w:t>
        </w:r>
      </w:hyperlink>
    </w:p>
    <w:p w14:paraId="5788E402" w14:textId="77777777" w:rsidR="0055672D" w:rsidRDefault="00000000">
      <w:pPr>
        <w:pStyle w:val="Listenabsatz"/>
        <w:numPr>
          <w:ilvl w:val="0"/>
          <w:numId w:val="13"/>
        </w:numPr>
      </w:pPr>
      <w:r>
        <w:t xml:space="preserve">Serie: </w:t>
      </w:r>
      <w:hyperlink r:id="rId19" w:tooltip="https://www.ruhr-uni-bochum.de/researchdata/de/rdmo.html" w:history="1">
        <w:r>
          <w:rPr>
            <w:rStyle w:val="Hyperlink"/>
          </w:rPr>
          <w:t>RDMO</w:t>
        </w:r>
      </w:hyperlink>
    </w:p>
    <w:p w14:paraId="39A01012" w14:textId="77777777" w:rsidR="0055672D" w:rsidRDefault="00000000">
      <w:r>
        <w:t xml:space="preserve">Die TUDO verlinkt auf Ihrer </w:t>
      </w:r>
      <w:hyperlink r:id="rId20" w:tooltip="https://fdm.tu-dortmund.de/" w:history="1">
        <w:r>
          <w:rPr>
            <w:rStyle w:val="Hyperlink"/>
          </w:rPr>
          <w:t xml:space="preserve">Webseite </w:t>
        </w:r>
      </w:hyperlink>
      <w:r>
        <w:t>verschiedene generische und fachspezifische E-Learning Kurse und Angebote.</w:t>
      </w:r>
    </w:p>
    <w:p w14:paraId="4C95593B" w14:textId="77777777" w:rsidR="0055672D" w:rsidRDefault="00000000">
      <w:pPr>
        <w:pStyle w:val="Listenabsatz"/>
        <w:numPr>
          <w:ilvl w:val="0"/>
          <w:numId w:val="21"/>
        </w:numPr>
      </w:pPr>
      <w:hyperlink r:id="rId21" w:tooltip="https://fdm.tu-dortmund.de/fdm-an-der-tu-dortmund/grundlagen-und-kernbegriffe/" w:history="1">
        <w:r>
          <w:rPr>
            <w:rStyle w:val="Hyperlink"/>
          </w:rPr>
          <w:t xml:space="preserve">Informationen </w:t>
        </w:r>
      </w:hyperlink>
      <w:r>
        <w:t>zu FDM und Tools auf der Webseite</w:t>
      </w:r>
    </w:p>
    <w:p w14:paraId="188D0C58" w14:textId="77777777" w:rsidR="0055672D" w:rsidRDefault="00000000">
      <w:pPr>
        <w:pStyle w:val="Listenabsatz"/>
        <w:numPr>
          <w:ilvl w:val="0"/>
          <w:numId w:val="21"/>
        </w:numPr>
      </w:pPr>
      <w:r>
        <w:t xml:space="preserve"> </w:t>
      </w:r>
      <w:hyperlink w:history="1">
        <w:r>
          <w:rPr>
            <w:rStyle w:val="Hyperlink"/>
          </w:rPr>
          <w:t xml:space="preserve">FDM </w:t>
        </w:r>
        <w:proofErr w:type="spellStart"/>
        <w:r>
          <w:rPr>
            <w:rStyle w:val="Hyperlink"/>
          </w:rPr>
          <w:t>Moodle</w:t>
        </w:r>
        <w:proofErr w:type="spellEnd"/>
        <w:r>
          <w:rPr>
            <w:rStyle w:val="Hyperlink"/>
          </w:rPr>
          <w:t>-Kurs</w:t>
        </w:r>
      </w:hyperlink>
      <w:r>
        <w:t xml:space="preserve"> (Login für Angehörige der </w:t>
      </w:r>
      <w:proofErr w:type="spellStart"/>
      <w:r>
        <w:t>UARuhr</w:t>
      </w:r>
      <w:proofErr w:type="spellEnd"/>
      <w:r>
        <w:t xml:space="preserve"> möglich) zur Verfügung.</w:t>
      </w:r>
    </w:p>
    <w:p w14:paraId="761F52A0" w14:textId="77777777" w:rsidR="0055672D" w:rsidRDefault="00000000">
      <w:pPr>
        <w:pStyle w:val="Listenabsatz"/>
        <w:numPr>
          <w:ilvl w:val="0"/>
          <w:numId w:val="21"/>
        </w:numPr>
      </w:pPr>
      <w:r>
        <w:t>Link zur Serie: RDMO</w:t>
      </w:r>
    </w:p>
    <w:p w14:paraId="2AB1A8FB" w14:textId="77777777" w:rsidR="0055672D" w:rsidRDefault="0055672D">
      <w:pPr>
        <w:ind w:left="709"/>
      </w:pPr>
    </w:p>
    <w:p w14:paraId="7CAC6B8A" w14:textId="77777777" w:rsidR="0055672D" w:rsidRDefault="00000000">
      <w:pPr>
        <w:pStyle w:val="berschrift4"/>
        <w:rPr>
          <w:rStyle w:val="berschrift2Zchn"/>
          <w:rFonts w:ascii="Calibri" w:hAnsi="Calibri" w:cs="Calibri"/>
          <w:iCs w:val="0"/>
          <w:sz w:val="24"/>
          <w:szCs w:val="24"/>
        </w:rPr>
      </w:pPr>
      <w:r>
        <w:rPr>
          <w:rStyle w:val="berschrift2Zchn"/>
          <w:rFonts w:ascii="Calibri" w:hAnsi="Calibri" w:cs="Calibri"/>
          <w:iCs w:val="0"/>
          <w:sz w:val="24"/>
          <w:szCs w:val="24"/>
        </w:rPr>
        <w:t>Vorschläge / Diskussion für eine Umsetzung als gemeinsames Schulungsangebot von FDM-UAR:</w:t>
      </w:r>
    </w:p>
    <w:p w14:paraId="7DA67C79" w14:textId="77777777" w:rsidR="0055672D" w:rsidRDefault="00000000">
      <w:pPr>
        <w:pStyle w:val="Listenabsatz"/>
        <w:numPr>
          <w:ilvl w:val="0"/>
          <w:numId w:val="14"/>
        </w:numPr>
      </w:pPr>
      <w:r>
        <w:t>Welche weiteren Selbstlernmaterialien wären wünschenswert und könnten gemeinsam realisiert werden?</w:t>
      </w:r>
    </w:p>
    <w:p w14:paraId="77022B29" w14:textId="77777777" w:rsidR="0055672D" w:rsidRDefault="00000000">
      <w:pPr>
        <w:pStyle w:val="Listenabsatz"/>
        <w:numPr>
          <w:ilvl w:val="0"/>
          <w:numId w:val="23"/>
        </w:numPr>
      </w:pPr>
      <w:r>
        <w:t>Veröffentlichung/Verlinkung von geeigneten</w:t>
      </w:r>
      <w:commentRangeStart w:id="39"/>
      <w:r>
        <w:t xml:space="preserve"> Foliensätzen/Vorträgen</w:t>
      </w:r>
      <w:commentRangeEnd w:id="39"/>
      <w:r>
        <w:commentReference w:id="39"/>
      </w:r>
      <w:r>
        <w:t>?</w:t>
      </w:r>
    </w:p>
    <w:p w14:paraId="65386462" w14:textId="77777777" w:rsidR="0055672D" w:rsidRDefault="0055672D">
      <w:pPr>
        <w:pBdr>
          <w:bottom w:val="single" w:sz="4" w:space="1" w:color="auto"/>
        </w:pBdr>
      </w:pPr>
    </w:p>
    <w:p w14:paraId="1ADA20BD" w14:textId="77777777" w:rsidR="0055672D" w:rsidRDefault="0055672D"/>
    <w:p w14:paraId="3D26B9D8" w14:textId="77777777" w:rsidR="0055672D" w:rsidRDefault="0055672D"/>
    <w:p w14:paraId="11B45C61" w14:textId="77777777" w:rsidR="0055672D" w:rsidRDefault="0055672D"/>
    <w:sectPr w:rsidR="0055672D">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Jessica Stegemann" w:date="2023-05-16T08:58:00Z" w:initials="js">
    <w:p w14:paraId="00000019" w14:textId="00000019" w:rsidR="0055672D" w:rsidRDefault="00000000">
      <w:pPr>
        <w:spacing w:after="0" w:line="240" w:lineRule="auto"/>
      </w:pPr>
      <w:r>
        <w:rPr>
          <w:rFonts w:ascii="Arial" w:eastAsia="Arial" w:hAnsi="Arial" w:cs="Arial"/>
        </w:rPr>
        <w:t>Bitte weitere Vorschläge ergänzen! Gerne dahinter in eckigen Klammern ein Namenkürzel. Das macht die Zuordnung bei der weiteren Diskussion einfacher!</w:t>
      </w:r>
    </w:p>
  </w:comment>
  <w:comment w:id="3" w:author="uar_fdm (uar_fdm.pbox@uni-duisburg-essen.de)" w:date="2023-06-05T10:15:00Z" w:initials="u(">
    <w:p w14:paraId="00000018" w14:textId="00000018" w:rsidR="0055672D" w:rsidRDefault="00000000">
      <w:pPr>
        <w:spacing w:after="0" w:line="240" w:lineRule="auto"/>
      </w:pPr>
      <w:r>
        <w:rPr>
          <w:rFonts w:ascii="Arial" w:eastAsia="Arial" w:hAnsi="Arial" w:cs="Arial"/>
        </w:rPr>
        <w:t>[SL] Ich würde es einheitlich "Vertiefungsveranstaltungen" nennen. Denn manche Veranstaltungen würde ich nicht unbedingt als "Hands-On" verkaufen wollen (z.B. Data reuse &amp; reusable data).</w:t>
      </w:r>
    </w:p>
  </w:comment>
  <w:comment w:id="6" w:author="Jessica Stegemann" w:date="2023-05-16T09:03:00Z" w:initials="JS">
    <w:p w14:paraId="00000016" w14:textId="00000016" w:rsidR="0055672D" w:rsidRDefault="00000000">
      <w:pPr>
        <w:spacing w:after="0" w:line="240" w:lineRule="auto"/>
      </w:pPr>
      <w:r>
        <w:rPr>
          <w:rFonts w:ascii="Arial" w:eastAsia="Arial" w:hAnsi="Arial" w:cs="Arial"/>
        </w:rPr>
        <w:t>Vorschlag: Hauptverantwortung: UDE</w:t>
      </w:r>
    </w:p>
  </w:comment>
  <w:comment w:id="7" w:author="uar_fdm (uar_fdm.pbox@uni-duisburg-essen.de)" w:date="2023-06-12T09:44:00Z" w:initials="u(">
    <w:p w14:paraId="00000017" w14:textId="00000017" w:rsidR="0055672D" w:rsidRDefault="00000000">
      <w:pPr>
        <w:spacing w:after="0" w:line="240" w:lineRule="auto"/>
      </w:pPr>
      <w:r>
        <w:rPr>
          <w:rFonts w:ascii="Arial" w:eastAsia="Arial" w:hAnsi="Arial" w:cs="Arial"/>
        </w:rPr>
        <w:t>[SL] Die Hauptverantwortung darf auch gerne eine der anderen Unis übernehmen.</w:t>
      </w:r>
    </w:p>
  </w:comment>
  <w:comment w:id="9" w:author="Jessica Stegemann" w:date="2023-05-16T09:03:00Z" w:initials="js">
    <w:p w14:paraId="00000015" w14:textId="00000015" w:rsidR="0055672D" w:rsidRDefault="00000000">
      <w:pPr>
        <w:spacing w:after="0" w:line="240" w:lineRule="auto"/>
      </w:pPr>
      <w:r>
        <w:rPr>
          <w:rFonts w:ascii="Arial" w:eastAsia="Arial" w:hAnsi="Arial" w:cs="Arial"/>
        </w:rPr>
        <w:t>Vorschlag: Hauptverantwortung: UDE</w:t>
      </w:r>
    </w:p>
  </w:comment>
  <w:comment w:id="10" w:author="uar_fdm (uar_fdm.pbox@uni-duisburg-essen.de)" w:date="2023-06-12T09:48:00Z" w:initials="u(">
    <w:p w14:paraId="00000014" w14:textId="00000014" w:rsidR="0055672D" w:rsidRDefault="00000000">
      <w:pPr>
        <w:spacing w:after="0" w:line="240" w:lineRule="auto"/>
      </w:pPr>
      <w:r>
        <w:rPr>
          <w:rFonts w:ascii="Arial" w:eastAsia="Arial" w:hAnsi="Arial" w:cs="Arial"/>
        </w:rPr>
        <w:t>[SL] Henning hat angemerkt, dass eine gemeinsame Durchführung der GitLab-Schulungen wegen der unterschiedlichen Instanzen der Unis und deren Einschränkungen beim Zugang noch schwierig ist. Sobald es das NRW-GitLab gibt sollte das einfacher sein.</w:t>
      </w:r>
    </w:p>
  </w:comment>
  <w:comment w:id="11" w:author="uar_fdm (uar_fdm.pbox@uni-duisburg-essen.de)" w:date="2023-06-12T09:49:00Z" w:initials="u(">
    <w:p w14:paraId="00000013" w14:textId="00000013" w:rsidR="0055672D" w:rsidRDefault="00000000">
      <w:pPr>
        <w:spacing w:after="0" w:line="240" w:lineRule="auto"/>
      </w:pPr>
      <w:r>
        <w:rPr>
          <w:rFonts w:ascii="Arial" w:eastAsia="Arial" w:hAnsi="Arial" w:cs="Arial"/>
        </w:rPr>
        <w:t>[SL] Bei R-Themen könnte ich mir auch die UDE als Hauptverantwortliche vorstellen.</w:t>
      </w:r>
    </w:p>
  </w:comment>
  <w:comment w:id="13" w:author="uar_fdm (uar_fdm.pbox@uni-duisburg-essen.de)" w:date="2023-06-12T09:46:00Z" w:initials="u(">
    <w:p w14:paraId="00000012" w14:textId="00000012" w:rsidR="0055672D" w:rsidRDefault="00000000">
      <w:pPr>
        <w:spacing w:after="0" w:line="240" w:lineRule="auto"/>
      </w:pPr>
      <w:r>
        <w:rPr>
          <w:rFonts w:ascii="Arial" w:eastAsia="Arial" w:hAnsi="Arial" w:cs="Arial"/>
        </w:rPr>
        <w:t>[SL] Hier könnte die UDE gerne die Hauptverantwortung übernehmen, ggf. zusammen mit TUDO?</w:t>
      </w:r>
    </w:p>
  </w:comment>
  <w:comment w:id="15" w:author="Jessica Stegemann" w:date="2023-05-11T07:11:00Z" w:initials="js">
    <w:p w14:paraId="00000011" w14:textId="00000011" w:rsidR="0055672D" w:rsidRDefault="00000000">
      <w:pPr>
        <w:spacing w:after="0" w:line="240" w:lineRule="auto"/>
      </w:pPr>
      <w:r>
        <w:rPr>
          <w:rFonts w:ascii="Arial" w:eastAsia="Arial" w:hAnsi="Arial" w:cs="Arial"/>
        </w:rPr>
        <w:t xml:space="preserve">Zielgruppe, Dauer? </w:t>
      </w:r>
    </w:p>
  </w:comment>
  <w:comment w:id="24" w:author="Jessica Stegemann" w:date="2023-05-11T07:11:00Z" w:initials="js">
    <w:p w14:paraId="00000010" w14:textId="00000010" w:rsidR="0055672D" w:rsidRDefault="00000000">
      <w:pPr>
        <w:spacing w:after="0" w:line="240" w:lineRule="auto"/>
      </w:pPr>
      <w:r>
        <w:rPr>
          <w:rFonts w:ascii="Arial" w:eastAsia="Arial" w:hAnsi="Arial" w:cs="Arial"/>
        </w:rPr>
        <w:t xml:space="preserve">Zielgruppe, Dauer? </w:t>
      </w:r>
    </w:p>
  </w:comment>
  <w:comment w:id="25" w:author="Jessica Stegemann" w:date="2023-05-16T09:04:00Z" w:initials="JS">
    <w:p w14:paraId="0000000C" w14:textId="0000000C" w:rsidR="0055672D" w:rsidRDefault="00000000">
      <w:pPr>
        <w:spacing w:after="0" w:line="240" w:lineRule="auto"/>
      </w:pPr>
      <w:r>
        <w:rPr>
          <w:rFonts w:ascii="Arial" w:eastAsia="Arial" w:hAnsi="Arial" w:cs="Arial"/>
        </w:rPr>
        <w:t>Vorschlag: Hauptverantwortung: UDE</w:t>
      </w:r>
    </w:p>
  </w:comment>
  <w:comment w:id="26" w:author="uar_fdm (uar_fdm.pbox@uni-duisburg-essen.de)" w:date="2023-06-01T10:13:00Z" w:initials="u(">
    <w:p w14:paraId="0000000D" w14:textId="0000000D" w:rsidR="0055672D" w:rsidRDefault="00000000">
      <w:pPr>
        <w:spacing w:after="0" w:line="240" w:lineRule="auto"/>
      </w:pPr>
      <w:r>
        <w:rPr>
          <w:rFonts w:ascii="Arial" w:eastAsia="Arial" w:hAnsi="Arial" w:cs="Arial"/>
        </w:rPr>
        <w:t>Olaf: Gegenvorschlag: Hauptverantwortung TUDO.</w:t>
      </w:r>
    </w:p>
    <w:p w14:paraId="0000000E" w14:textId="0000000E" w:rsidR="0055672D" w:rsidRDefault="0055672D">
      <w:pPr>
        <w:spacing w:after="0" w:line="240" w:lineRule="auto"/>
      </w:pPr>
    </w:p>
    <w:p w14:paraId="0000000F" w14:textId="0000000F" w:rsidR="0055672D" w:rsidRDefault="00000000">
      <w:pPr>
        <w:spacing w:after="0" w:line="240" w:lineRule="auto"/>
      </w:pPr>
      <w:r>
        <w:rPr>
          <w:rFonts w:ascii="Arial" w:eastAsia="Arial" w:hAnsi="Arial" w:cs="Arial"/>
        </w:rPr>
        <w:t>Im RDMO Konsortium hat die TUDO inhaltlich den Hut auf. In der Hands-on Benutzung des Tools haben wir bereits sehr gute Erfahrungen gesammelt, die bereits in einigen Verbundprojekten angewendet wurden.</w:t>
      </w:r>
    </w:p>
  </w:comment>
  <w:comment w:id="35" w:author="Jessica Stegemann" w:date="2023-05-11T07:43:00Z" w:initials="JS">
    <w:p w14:paraId="00000004" w14:textId="00000004" w:rsidR="0055672D" w:rsidRDefault="00000000">
      <w:pPr>
        <w:spacing w:after="0" w:line="240" w:lineRule="auto"/>
      </w:pPr>
      <w:r>
        <w:rPr>
          <w:rFonts w:ascii="Arial" w:eastAsia="Arial" w:hAnsi="Arial" w:cs="Arial"/>
        </w:rPr>
        <w:t>Gibt es eine solche Zertifizierung auch bereits an der RUB und der TUDO?</w:t>
      </w:r>
    </w:p>
  </w:comment>
  <w:comment w:id="36" w:author="uar_fdm (uar_fdm.pbox@uni-duisburg-essen.de)" w:date="2023-06-01T09:37:00Z" w:initials="u(">
    <w:p w14:paraId="00000005" w14:textId="00000005" w:rsidR="0055672D" w:rsidRDefault="00000000">
      <w:pPr>
        <w:spacing w:after="0" w:line="240" w:lineRule="auto"/>
      </w:pPr>
      <w:r>
        <w:rPr>
          <w:rFonts w:ascii="Arial" w:eastAsia="Arial" w:hAnsi="Arial" w:cs="Arial"/>
        </w:rPr>
        <w:t>Olaf: Bisher haben die Teilnehmenden eine Teilnahmebescheinigung vom Graduiertenzentrum der TUDO bekommen. Eine übergeordnete Zertifizierung haben wir nicht vergeben.</w:t>
      </w:r>
    </w:p>
  </w:comment>
  <w:comment w:id="37" w:author="uar_fdm (uar_fdm.pbox@uni-duisburg-essen.de)" w:date="2023-06-01T10:57:00Z" w:initials="u(">
    <w:p w14:paraId="00000006" w14:textId="00000006" w:rsidR="0055672D" w:rsidRDefault="00000000">
      <w:pPr>
        <w:spacing w:after="0" w:line="240" w:lineRule="auto"/>
      </w:pPr>
      <w:r>
        <w:rPr>
          <w:rFonts w:ascii="Arial" w:eastAsia="Arial" w:hAnsi="Arial" w:cs="Arial"/>
        </w:rPr>
        <w:t>Olaf: Wenn wir uns in die RAR einreihen würden, könnten wir dann nicht deren Zertifizierungsstrategieen übernehmen?</w:t>
      </w:r>
    </w:p>
  </w:comment>
  <w:comment w:id="38" w:author="uar_fdm (uar_fdm.pbox@uni-duisburg-essen.de)" w:date="2023-06-05T10:25:00Z" w:initials="u(">
    <w:p w14:paraId="00000003" w14:textId="00000003" w:rsidR="0055672D" w:rsidRDefault="00000000">
      <w:pPr>
        <w:spacing w:after="0" w:line="240" w:lineRule="auto"/>
      </w:pPr>
      <w:r>
        <w:rPr>
          <w:rFonts w:ascii="Arial" w:eastAsia="Arial" w:hAnsi="Arial" w:cs="Arial"/>
        </w:rPr>
        <w:t>[SL] ist nicht beschränkt auf UA Ruhr. Jeder kann auf den Kurs zugreifen.</w:t>
      </w:r>
    </w:p>
  </w:comment>
  <w:comment w:id="39" w:author="uar_fdm (uar_fdm.pbox@uni-duisburg-essen.de)" w:date="2023-06-05T10:29:00Z" w:initials="u(">
    <w:p w14:paraId="00000002" w14:textId="00000002" w:rsidR="0055672D" w:rsidRDefault="00000000">
      <w:pPr>
        <w:spacing w:after="0" w:line="240" w:lineRule="auto"/>
      </w:pPr>
      <w:r>
        <w:rPr>
          <w:rFonts w:ascii="Arial" w:eastAsia="Arial" w:hAnsi="Arial" w:cs="Arial"/>
        </w:rPr>
        <w:t>[SL] finde ich nicht sinnvoll, weil solche Folien so schnell veralten und ohne Tonspur nicht hilfreich sind (außer es ist gemeint auf Videos von Vorträgen zu verlinken, dem ich aber auch etwas skeptisch gegenüber stehen)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0000019" w15:done="0"/>
  <w15:commentEx w15:paraId="00000018" w15:done="0"/>
  <w15:commentEx w15:paraId="00000016" w15:done="0"/>
  <w15:commentEx w15:paraId="00000017" w15:paraIdParent="00000016" w15:done="0"/>
  <w15:commentEx w15:paraId="00000015" w15:done="0"/>
  <w15:commentEx w15:paraId="00000014" w15:done="0"/>
  <w15:commentEx w15:paraId="00000013" w15:done="0"/>
  <w15:commentEx w15:paraId="00000012" w15:done="0"/>
  <w15:commentEx w15:paraId="00000011" w15:done="0"/>
  <w15:commentEx w15:paraId="00000010" w15:done="0"/>
  <w15:commentEx w15:paraId="0000000C" w15:done="0"/>
  <w15:commentEx w15:paraId="0000000F" w15:paraIdParent="0000000C" w15:done="0"/>
  <w15:commentEx w15:paraId="00000004" w15:done="0"/>
  <w15:commentEx w15:paraId="00000005" w15:paraIdParent="00000004" w15:done="0"/>
  <w15:commentEx w15:paraId="00000006" w15:paraIdParent="00000004" w15:done="0"/>
  <w15:commentEx w15:paraId="00000003" w15:done="0"/>
  <w15:commentEx w15:paraId="0000000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3A62FF7" w16cex:dateUtc="2023-06-05T08:15:00Z"/>
  <w16cex:commentExtensible w16cex:durableId="280DC55E" w16cex:dateUtc="2023-05-16T07:03:00Z"/>
  <w16cex:commentExtensible w16cex:durableId="06D7ECAC" w16cex:dateUtc="2023-06-12T07:44:00Z"/>
  <w16cex:commentExtensible w16cex:durableId="1EF8804E" w16cex:dateUtc="2023-06-12T07:48:00Z"/>
  <w16cex:commentExtensible w16cex:durableId="61346792" w16cex:dateUtc="2023-06-12T07:49:00Z"/>
  <w16cex:commentExtensible w16cex:durableId="727DE996" w16cex:dateUtc="2023-06-12T07:46:00Z"/>
  <w16cex:commentExtensible w16cex:durableId="280DC583" w16cex:dateUtc="2023-05-16T07:04:00Z"/>
  <w16cex:commentExtensible w16cex:durableId="6C2D53E4" w16cex:dateUtc="2023-06-01T08:13:00Z"/>
  <w16cex:commentExtensible w16cex:durableId="28071B2F" w16cex:dateUtc="2023-05-11T05:43:00Z"/>
  <w16cex:commentExtensible w16cex:durableId="47D83BCB" w16cex:dateUtc="2023-06-01T07:37:00Z"/>
  <w16cex:commentExtensible w16cex:durableId="773FB5C9" w16cex:dateUtc="2023-06-01T08:57:00Z"/>
  <w16cex:commentExtensible w16cex:durableId="4EE27A9C" w16cex:dateUtc="2023-06-05T08:25:00Z"/>
  <w16cex:commentExtensible w16cex:durableId="4BDFB945" w16cex:dateUtc="2023-06-05T08: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0000019" w16cid:durableId="280DC41B"/>
  <w16cid:commentId w16cid:paraId="00000018" w16cid:durableId="63A62FF7"/>
  <w16cid:commentId w16cid:paraId="00000016" w16cid:durableId="280DC55E"/>
  <w16cid:commentId w16cid:paraId="00000017" w16cid:durableId="06D7ECAC"/>
  <w16cid:commentId w16cid:paraId="00000015" w16cid:durableId="280DC56F"/>
  <w16cid:commentId w16cid:paraId="00000014" w16cid:durableId="1EF8804E"/>
  <w16cid:commentId w16cid:paraId="00000013" w16cid:durableId="61346792"/>
  <w16cid:commentId w16cid:paraId="00000012" w16cid:durableId="727DE996"/>
  <w16cid:commentId w16cid:paraId="00000011" w16cid:durableId="28071385"/>
  <w16cid:commentId w16cid:paraId="00000010" w16cid:durableId="280713C8"/>
  <w16cid:commentId w16cid:paraId="0000000C" w16cid:durableId="280DC583"/>
  <w16cid:commentId w16cid:paraId="0000000F" w16cid:durableId="6C2D53E4"/>
  <w16cid:commentId w16cid:paraId="00000004" w16cid:durableId="28071B2F"/>
  <w16cid:commentId w16cid:paraId="00000005" w16cid:durableId="47D83BCB"/>
  <w16cid:commentId w16cid:paraId="00000006" w16cid:durableId="773FB5C9"/>
  <w16cid:commentId w16cid:paraId="00000003" w16cid:durableId="4EE27A9C"/>
  <w16cid:commentId w16cid:paraId="00000002" w16cid:durableId="4BDFB94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885251" w14:textId="77777777" w:rsidR="004B1B41" w:rsidRDefault="004B1B41">
      <w:pPr>
        <w:spacing w:after="0" w:line="240" w:lineRule="auto"/>
      </w:pPr>
      <w:r>
        <w:separator/>
      </w:r>
    </w:p>
  </w:endnote>
  <w:endnote w:type="continuationSeparator" w:id="0">
    <w:p w14:paraId="6FF56846" w14:textId="77777777" w:rsidR="004B1B41" w:rsidRDefault="004B1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Pro-Bold">
    <w:charset w:val="00"/>
    <w:family w:val="auto"/>
    <w:pitch w:val="default"/>
  </w:font>
  <w:font w:name="MyriadPro-Regular">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680918" w14:textId="77777777" w:rsidR="004B1B41" w:rsidRDefault="004B1B41">
      <w:pPr>
        <w:spacing w:after="0" w:line="240" w:lineRule="auto"/>
      </w:pPr>
      <w:r>
        <w:separator/>
      </w:r>
    </w:p>
  </w:footnote>
  <w:footnote w:type="continuationSeparator" w:id="0">
    <w:p w14:paraId="0CDA34EF" w14:textId="77777777" w:rsidR="004B1B41" w:rsidRDefault="004B1B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51EF8"/>
    <w:multiLevelType w:val="hybridMultilevel"/>
    <w:tmpl w:val="AAFCFA8C"/>
    <w:lvl w:ilvl="0" w:tplc="6746744A">
      <w:start w:val="1"/>
      <w:numFmt w:val="bullet"/>
      <w:lvlText w:val=""/>
      <w:lvlJc w:val="left"/>
      <w:pPr>
        <w:ind w:left="720" w:hanging="360"/>
      </w:pPr>
      <w:rPr>
        <w:rFonts w:ascii="Symbol" w:hAnsi="Symbol" w:hint="default"/>
      </w:rPr>
    </w:lvl>
    <w:lvl w:ilvl="1" w:tplc="D3145B5E">
      <w:start w:val="1"/>
      <w:numFmt w:val="bullet"/>
      <w:lvlText w:val="o"/>
      <w:lvlJc w:val="left"/>
      <w:pPr>
        <w:ind w:left="1440" w:hanging="360"/>
      </w:pPr>
      <w:rPr>
        <w:rFonts w:ascii="Courier New" w:hAnsi="Courier New" w:cs="Courier New" w:hint="default"/>
      </w:rPr>
    </w:lvl>
    <w:lvl w:ilvl="2" w:tplc="BDBA013C">
      <w:start w:val="1"/>
      <w:numFmt w:val="bullet"/>
      <w:lvlText w:val=""/>
      <w:lvlJc w:val="left"/>
      <w:pPr>
        <w:ind w:left="2160" w:hanging="360"/>
      </w:pPr>
      <w:rPr>
        <w:rFonts w:ascii="Wingdings" w:hAnsi="Wingdings" w:hint="default"/>
      </w:rPr>
    </w:lvl>
    <w:lvl w:ilvl="3" w:tplc="CFC2FF6A">
      <w:start w:val="1"/>
      <w:numFmt w:val="bullet"/>
      <w:lvlText w:val=""/>
      <w:lvlJc w:val="left"/>
      <w:pPr>
        <w:ind w:left="2880" w:hanging="360"/>
      </w:pPr>
      <w:rPr>
        <w:rFonts w:ascii="Symbol" w:hAnsi="Symbol" w:hint="default"/>
      </w:rPr>
    </w:lvl>
    <w:lvl w:ilvl="4" w:tplc="4E6C02FE">
      <w:start w:val="1"/>
      <w:numFmt w:val="bullet"/>
      <w:lvlText w:val="o"/>
      <w:lvlJc w:val="left"/>
      <w:pPr>
        <w:ind w:left="3600" w:hanging="360"/>
      </w:pPr>
      <w:rPr>
        <w:rFonts w:ascii="Courier New" w:hAnsi="Courier New" w:cs="Courier New" w:hint="default"/>
      </w:rPr>
    </w:lvl>
    <w:lvl w:ilvl="5" w:tplc="1B029986">
      <w:start w:val="1"/>
      <w:numFmt w:val="bullet"/>
      <w:lvlText w:val=""/>
      <w:lvlJc w:val="left"/>
      <w:pPr>
        <w:ind w:left="4320" w:hanging="360"/>
      </w:pPr>
      <w:rPr>
        <w:rFonts w:ascii="Wingdings" w:hAnsi="Wingdings" w:hint="default"/>
      </w:rPr>
    </w:lvl>
    <w:lvl w:ilvl="6" w:tplc="4F8C3ED4">
      <w:start w:val="1"/>
      <w:numFmt w:val="bullet"/>
      <w:lvlText w:val=""/>
      <w:lvlJc w:val="left"/>
      <w:pPr>
        <w:ind w:left="5040" w:hanging="360"/>
      </w:pPr>
      <w:rPr>
        <w:rFonts w:ascii="Symbol" w:hAnsi="Symbol" w:hint="default"/>
      </w:rPr>
    </w:lvl>
    <w:lvl w:ilvl="7" w:tplc="C778BE2E">
      <w:start w:val="1"/>
      <w:numFmt w:val="bullet"/>
      <w:lvlText w:val="o"/>
      <w:lvlJc w:val="left"/>
      <w:pPr>
        <w:ind w:left="5760" w:hanging="360"/>
      </w:pPr>
      <w:rPr>
        <w:rFonts w:ascii="Courier New" w:hAnsi="Courier New" w:cs="Courier New" w:hint="default"/>
      </w:rPr>
    </w:lvl>
    <w:lvl w:ilvl="8" w:tplc="97DC6A3A">
      <w:start w:val="1"/>
      <w:numFmt w:val="bullet"/>
      <w:lvlText w:val=""/>
      <w:lvlJc w:val="left"/>
      <w:pPr>
        <w:ind w:left="6480" w:hanging="360"/>
      </w:pPr>
      <w:rPr>
        <w:rFonts w:ascii="Wingdings" w:hAnsi="Wingdings" w:hint="default"/>
      </w:rPr>
    </w:lvl>
  </w:abstractNum>
  <w:abstractNum w:abstractNumId="1" w15:restartNumberingAfterBreak="0">
    <w:nsid w:val="0CBB1A18"/>
    <w:multiLevelType w:val="hybridMultilevel"/>
    <w:tmpl w:val="A79A4594"/>
    <w:lvl w:ilvl="0" w:tplc="95460A2A">
      <w:start w:val="1"/>
      <w:numFmt w:val="bullet"/>
      <w:lvlText w:val=""/>
      <w:lvlJc w:val="left"/>
      <w:pPr>
        <w:ind w:left="720" w:hanging="360"/>
      </w:pPr>
      <w:rPr>
        <w:rFonts w:ascii="Symbol" w:hAnsi="Symbol" w:hint="default"/>
      </w:rPr>
    </w:lvl>
    <w:lvl w:ilvl="1" w:tplc="4802F420">
      <w:start w:val="1"/>
      <w:numFmt w:val="bullet"/>
      <w:lvlText w:val="o"/>
      <w:lvlJc w:val="left"/>
      <w:pPr>
        <w:ind w:left="1440" w:hanging="360"/>
      </w:pPr>
      <w:rPr>
        <w:rFonts w:ascii="Courier New" w:hAnsi="Courier New" w:cs="Courier New" w:hint="default"/>
      </w:rPr>
    </w:lvl>
    <w:lvl w:ilvl="2" w:tplc="1E2A8CFC">
      <w:start w:val="1"/>
      <w:numFmt w:val="bullet"/>
      <w:lvlText w:val=""/>
      <w:lvlJc w:val="left"/>
      <w:pPr>
        <w:ind w:left="2160" w:hanging="360"/>
      </w:pPr>
      <w:rPr>
        <w:rFonts w:ascii="Wingdings" w:hAnsi="Wingdings" w:hint="default"/>
      </w:rPr>
    </w:lvl>
    <w:lvl w:ilvl="3" w:tplc="14C889B4">
      <w:start w:val="1"/>
      <w:numFmt w:val="bullet"/>
      <w:lvlText w:val=""/>
      <w:lvlJc w:val="left"/>
      <w:pPr>
        <w:ind w:left="2880" w:hanging="360"/>
      </w:pPr>
      <w:rPr>
        <w:rFonts w:ascii="Symbol" w:hAnsi="Symbol" w:hint="default"/>
      </w:rPr>
    </w:lvl>
    <w:lvl w:ilvl="4" w:tplc="63FE923E">
      <w:start w:val="1"/>
      <w:numFmt w:val="bullet"/>
      <w:lvlText w:val="o"/>
      <w:lvlJc w:val="left"/>
      <w:pPr>
        <w:ind w:left="3600" w:hanging="360"/>
      </w:pPr>
      <w:rPr>
        <w:rFonts w:ascii="Courier New" w:hAnsi="Courier New" w:cs="Courier New" w:hint="default"/>
      </w:rPr>
    </w:lvl>
    <w:lvl w:ilvl="5" w:tplc="E4A63ED6">
      <w:start w:val="1"/>
      <w:numFmt w:val="bullet"/>
      <w:lvlText w:val=""/>
      <w:lvlJc w:val="left"/>
      <w:pPr>
        <w:ind w:left="4320" w:hanging="360"/>
      </w:pPr>
      <w:rPr>
        <w:rFonts w:ascii="Wingdings" w:hAnsi="Wingdings" w:hint="default"/>
      </w:rPr>
    </w:lvl>
    <w:lvl w:ilvl="6" w:tplc="03203248">
      <w:start w:val="1"/>
      <w:numFmt w:val="bullet"/>
      <w:lvlText w:val=""/>
      <w:lvlJc w:val="left"/>
      <w:pPr>
        <w:ind w:left="5040" w:hanging="360"/>
      </w:pPr>
      <w:rPr>
        <w:rFonts w:ascii="Symbol" w:hAnsi="Symbol" w:hint="default"/>
      </w:rPr>
    </w:lvl>
    <w:lvl w:ilvl="7" w:tplc="76F6409C">
      <w:start w:val="1"/>
      <w:numFmt w:val="bullet"/>
      <w:lvlText w:val="o"/>
      <w:lvlJc w:val="left"/>
      <w:pPr>
        <w:ind w:left="5760" w:hanging="360"/>
      </w:pPr>
      <w:rPr>
        <w:rFonts w:ascii="Courier New" w:hAnsi="Courier New" w:cs="Courier New" w:hint="default"/>
      </w:rPr>
    </w:lvl>
    <w:lvl w:ilvl="8" w:tplc="27BEF884">
      <w:start w:val="1"/>
      <w:numFmt w:val="bullet"/>
      <w:lvlText w:val=""/>
      <w:lvlJc w:val="left"/>
      <w:pPr>
        <w:ind w:left="6480" w:hanging="360"/>
      </w:pPr>
      <w:rPr>
        <w:rFonts w:ascii="Wingdings" w:hAnsi="Wingdings" w:hint="default"/>
      </w:rPr>
    </w:lvl>
  </w:abstractNum>
  <w:abstractNum w:abstractNumId="2" w15:restartNumberingAfterBreak="0">
    <w:nsid w:val="0D58083D"/>
    <w:multiLevelType w:val="hybridMultilevel"/>
    <w:tmpl w:val="8800EA3E"/>
    <w:lvl w:ilvl="0" w:tplc="043CD984">
      <w:start w:val="1"/>
      <w:numFmt w:val="bullet"/>
      <w:lvlText w:val=""/>
      <w:lvlJc w:val="left"/>
      <w:pPr>
        <w:ind w:left="1068" w:hanging="360"/>
      </w:pPr>
      <w:rPr>
        <w:rFonts w:ascii="Symbol" w:hAnsi="Symbol" w:hint="default"/>
      </w:rPr>
    </w:lvl>
    <w:lvl w:ilvl="1" w:tplc="3B6278BC">
      <w:start w:val="1"/>
      <w:numFmt w:val="bullet"/>
      <w:lvlText w:val="o"/>
      <w:lvlJc w:val="left"/>
      <w:pPr>
        <w:ind w:left="1788" w:hanging="360"/>
      </w:pPr>
      <w:rPr>
        <w:rFonts w:ascii="Courier New" w:hAnsi="Courier New" w:cs="Courier New" w:hint="default"/>
      </w:rPr>
    </w:lvl>
    <w:lvl w:ilvl="2" w:tplc="2696AAF6">
      <w:start w:val="1"/>
      <w:numFmt w:val="bullet"/>
      <w:lvlText w:val=""/>
      <w:lvlJc w:val="left"/>
      <w:pPr>
        <w:ind w:left="2508" w:hanging="360"/>
      </w:pPr>
      <w:rPr>
        <w:rFonts w:ascii="Wingdings" w:hAnsi="Wingdings" w:hint="default"/>
      </w:rPr>
    </w:lvl>
    <w:lvl w:ilvl="3" w:tplc="3626AD12">
      <w:start w:val="1"/>
      <w:numFmt w:val="bullet"/>
      <w:lvlText w:val=""/>
      <w:lvlJc w:val="left"/>
      <w:pPr>
        <w:ind w:left="3228" w:hanging="360"/>
      </w:pPr>
      <w:rPr>
        <w:rFonts w:ascii="Symbol" w:hAnsi="Symbol" w:hint="default"/>
      </w:rPr>
    </w:lvl>
    <w:lvl w:ilvl="4" w:tplc="1AFE005C">
      <w:start w:val="1"/>
      <w:numFmt w:val="bullet"/>
      <w:lvlText w:val="o"/>
      <w:lvlJc w:val="left"/>
      <w:pPr>
        <w:ind w:left="3948" w:hanging="360"/>
      </w:pPr>
      <w:rPr>
        <w:rFonts w:ascii="Courier New" w:hAnsi="Courier New" w:cs="Courier New" w:hint="default"/>
      </w:rPr>
    </w:lvl>
    <w:lvl w:ilvl="5" w:tplc="0BCE3B80">
      <w:start w:val="1"/>
      <w:numFmt w:val="bullet"/>
      <w:lvlText w:val=""/>
      <w:lvlJc w:val="left"/>
      <w:pPr>
        <w:ind w:left="4668" w:hanging="360"/>
      </w:pPr>
      <w:rPr>
        <w:rFonts w:ascii="Wingdings" w:hAnsi="Wingdings" w:hint="default"/>
      </w:rPr>
    </w:lvl>
    <w:lvl w:ilvl="6" w:tplc="00588A4A">
      <w:start w:val="1"/>
      <w:numFmt w:val="bullet"/>
      <w:lvlText w:val=""/>
      <w:lvlJc w:val="left"/>
      <w:pPr>
        <w:ind w:left="5388" w:hanging="360"/>
      </w:pPr>
      <w:rPr>
        <w:rFonts w:ascii="Symbol" w:hAnsi="Symbol" w:hint="default"/>
      </w:rPr>
    </w:lvl>
    <w:lvl w:ilvl="7" w:tplc="D73814AA">
      <w:start w:val="1"/>
      <w:numFmt w:val="bullet"/>
      <w:lvlText w:val="o"/>
      <w:lvlJc w:val="left"/>
      <w:pPr>
        <w:ind w:left="6108" w:hanging="360"/>
      </w:pPr>
      <w:rPr>
        <w:rFonts w:ascii="Courier New" w:hAnsi="Courier New" w:cs="Courier New" w:hint="default"/>
      </w:rPr>
    </w:lvl>
    <w:lvl w:ilvl="8" w:tplc="35D24B52">
      <w:start w:val="1"/>
      <w:numFmt w:val="bullet"/>
      <w:lvlText w:val=""/>
      <w:lvlJc w:val="left"/>
      <w:pPr>
        <w:ind w:left="6828" w:hanging="360"/>
      </w:pPr>
      <w:rPr>
        <w:rFonts w:ascii="Wingdings" w:hAnsi="Wingdings" w:hint="default"/>
      </w:rPr>
    </w:lvl>
  </w:abstractNum>
  <w:abstractNum w:abstractNumId="3" w15:restartNumberingAfterBreak="0">
    <w:nsid w:val="119C3840"/>
    <w:multiLevelType w:val="hybridMultilevel"/>
    <w:tmpl w:val="65ACE3E0"/>
    <w:lvl w:ilvl="0" w:tplc="93DE41AE">
      <w:start w:val="1"/>
      <w:numFmt w:val="bullet"/>
      <w:lvlText w:val=""/>
      <w:lvlJc w:val="left"/>
      <w:pPr>
        <w:ind w:left="720" w:hanging="360"/>
      </w:pPr>
      <w:rPr>
        <w:rFonts w:ascii="Symbol" w:hAnsi="Symbol" w:hint="default"/>
      </w:rPr>
    </w:lvl>
    <w:lvl w:ilvl="1" w:tplc="08F61550">
      <w:start w:val="1"/>
      <w:numFmt w:val="bullet"/>
      <w:lvlText w:val="o"/>
      <w:lvlJc w:val="left"/>
      <w:pPr>
        <w:ind w:left="1440" w:hanging="360"/>
      </w:pPr>
      <w:rPr>
        <w:rFonts w:ascii="Courier New" w:hAnsi="Courier New" w:cs="Courier New" w:hint="default"/>
      </w:rPr>
    </w:lvl>
    <w:lvl w:ilvl="2" w:tplc="16B2F5C0">
      <w:start w:val="1"/>
      <w:numFmt w:val="bullet"/>
      <w:lvlText w:val=""/>
      <w:lvlJc w:val="left"/>
      <w:pPr>
        <w:ind w:left="2160" w:hanging="360"/>
      </w:pPr>
      <w:rPr>
        <w:rFonts w:ascii="Wingdings" w:hAnsi="Wingdings" w:hint="default"/>
      </w:rPr>
    </w:lvl>
    <w:lvl w:ilvl="3" w:tplc="91A6FC56">
      <w:start w:val="1"/>
      <w:numFmt w:val="bullet"/>
      <w:lvlText w:val=""/>
      <w:lvlJc w:val="left"/>
      <w:pPr>
        <w:ind w:left="2880" w:hanging="360"/>
      </w:pPr>
      <w:rPr>
        <w:rFonts w:ascii="Symbol" w:hAnsi="Symbol" w:hint="default"/>
      </w:rPr>
    </w:lvl>
    <w:lvl w:ilvl="4" w:tplc="FDA2C996">
      <w:start w:val="1"/>
      <w:numFmt w:val="bullet"/>
      <w:lvlText w:val="o"/>
      <w:lvlJc w:val="left"/>
      <w:pPr>
        <w:ind w:left="3600" w:hanging="360"/>
      </w:pPr>
      <w:rPr>
        <w:rFonts w:ascii="Courier New" w:hAnsi="Courier New" w:cs="Courier New" w:hint="default"/>
      </w:rPr>
    </w:lvl>
    <w:lvl w:ilvl="5" w:tplc="2A8235AC">
      <w:start w:val="1"/>
      <w:numFmt w:val="bullet"/>
      <w:lvlText w:val=""/>
      <w:lvlJc w:val="left"/>
      <w:pPr>
        <w:ind w:left="4320" w:hanging="360"/>
      </w:pPr>
      <w:rPr>
        <w:rFonts w:ascii="Wingdings" w:hAnsi="Wingdings" w:hint="default"/>
      </w:rPr>
    </w:lvl>
    <w:lvl w:ilvl="6" w:tplc="6BA645E8">
      <w:start w:val="1"/>
      <w:numFmt w:val="bullet"/>
      <w:lvlText w:val=""/>
      <w:lvlJc w:val="left"/>
      <w:pPr>
        <w:ind w:left="5040" w:hanging="360"/>
      </w:pPr>
      <w:rPr>
        <w:rFonts w:ascii="Symbol" w:hAnsi="Symbol" w:hint="default"/>
      </w:rPr>
    </w:lvl>
    <w:lvl w:ilvl="7" w:tplc="5E82FAC6">
      <w:start w:val="1"/>
      <w:numFmt w:val="bullet"/>
      <w:lvlText w:val="o"/>
      <w:lvlJc w:val="left"/>
      <w:pPr>
        <w:ind w:left="5760" w:hanging="360"/>
      </w:pPr>
      <w:rPr>
        <w:rFonts w:ascii="Courier New" w:hAnsi="Courier New" w:cs="Courier New" w:hint="default"/>
      </w:rPr>
    </w:lvl>
    <w:lvl w:ilvl="8" w:tplc="38628442">
      <w:start w:val="1"/>
      <w:numFmt w:val="bullet"/>
      <w:lvlText w:val=""/>
      <w:lvlJc w:val="left"/>
      <w:pPr>
        <w:ind w:left="6480" w:hanging="360"/>
      </w:pPr>
      <w:rPr>
        <w:rFonts w:ascii="Wingdings" w:hAnsi="Wingdings" w:hint="default"/>
      </w:rPr>
    </w:lvl>
  </w:abstractNum>
  <w:abstractNum w:abstractNumId="4" w15:restartNumberingAfterBreak="0">
    <w:nsid w:val="12FB5CA7"/>
    <w:multiLevelType w:val="hybridMultilevel"/>
    <w:tmpl w:val="900A45AC"/>
    <w:lvl w:ilvl="0" w:tplc="5FA0EA94">
      <w:start w:val="1"/>
      <w:numFmt w:val="bullet"/>
      <w:lvlText w:val=""/>
      <w:lvlJc w:val="left"/>
      <w:pPr>
        <w:ind w:left="720" w:hanging="360"/>
      </w:pPr>
      <w:rPr>
        <w:rFonts w:ascii="Symbol" w:hAnsi="Symbol" w:hint="default"/>
      </w:rPr>
    </w:lvl>
    <w:lvl w:ilvl="1" w:tplc="F12A5F18">
      <w:start w:val="1"/>
      <w:numFmt w:val="bullet"/>
      <w:lvlText w:val="o"/>
      <w:lvlJc w:val="left"/>
      <w:pPr>
        <w:ind w:left="1440" w:hanging="360"/>
      </w:pPr>
      <w:rPr>
        <w:rFonts w:ascii="Courier New" w:hAnsi="Courier New" w:cs="Courier New" w:hint="default"/>
      </w:rPr>
    </w:lvl>
    <w:lvl w:ilvl="2" w:tplc="ABF8D762">
      <w:start w:val="1"/>
      <w:numFmt w:val="bullet"/>
      <w:lvlText w:val=""/>
      <w:lvlJc w:val="left"/>
      <w:pPr>
        <w:ind w:left="2160" w:hanging="360"/>
      </w:pPr>
      <w:rPr>
        <w:rFonts w:ascii="Wingdings" w:hAnsi="Wingdings" w:hint="default"/>
      </w:rPr>
    </w:lvl>
    <w:lvl w:ilvl="3" w:tplc="435EFF88">
      <w:start w:val="1"/>
      <w:numFmt w:val="bullet"/>
      <w:lvlText w:val=""/>
      <w:lvlJc w:val="left"/>
      <w:pPr>
        <w:ind w:left="2880" w:hanging="360"/>
      </w:pPr>
      <w:rPr>
        <w:rFonts w:ascii="Symbol" w:hAnsi="Symbol" w:hint="default"/>
      </w:rPr>
    </w:lvl>
    <w:lvl w:ilvl="4" w:tplc="C9E4E6DA">
      <w:start w:val="1"/>
      <w:numFmt w:val="bullet"/>
      <w:lvlText w:val="o"/>
      <w:lvlJc w:val="left"/>
      <w:pPr>
        <w:ind w:left="3600" w:hanging="360"/>
      </w:pPr>
      <w:rPr>
        <w:rFonts w:ascii="Courier New" w:hAnsi="Courier New" w:cs="Courier New" w:hint="default"/>
      </w:rPr>
    </w:lvl>
    <w:lvl w:ilvl="5" w:tplc="00B8ECC0">
      <w:start w:val="1"/>
      <w:numFmt w:val="bullet"/>
      <w:lvlText w:val=""/>
      <w:lvlJc w:val="left"/>
      <w:pPr>
        <w:ind w:left="4320" w:hanging="360"/>
      </w:pPr>
      <w:rPr>
        <w:rFonts w:ascii="Wingdings" w:hAnsi="Wingdings" w:hint="default"/>
      </w:rPr>
    </w:lvl>
    <w:lvl w:ilvl="6" w:tplc="18386270">
      <w:start w:val="1"/>
      <w:numFmt w:val="bullet"/>
      <w:lvlText w:val=""/>
      <w:lvlJc w:val="left"/>
      <w:pPr>
        <w:ind w:left="5040" w:hanging="360"/>
      </w:pPr>
      <w:rPr>
        <w:rFonts w:ascii="Symbol" w:hAnsi="Symbol" w:hint="default"/>
      </w:rPr>
    </w:lvl>
    <w:lvl w:ilvl="7" w:tplc="D4C877DE">
      <w:start w:val="1"/>
      <w:numFmt w:val="bullet"/>
      <w:lvlText w:val="o"/>
      <w:lvlJc w:val="left"/>
      <w:pPr>
        <w:ind w:left="5760" w:hanging="360"/>
      </w:pPr>
      <w:rPr>
        <w:rFonts w:ascii="Courier New" w:hAnsi="Courier New" w:cs="Courier New" w:hint="default"/>
      </w:rPr>
    </w:lvl>
    <w:lvl w:ilvl="8" w:tplc="DD4401D6">
      <w:start w:val="1"/>
      <w:numFmt w:val="bullet"/>
      <w:lvlText w:val=""/>
      <w:lvlJc w:val="left"/>
      <w:pPr>
        <w:ind w:left="6480" w:hanging="360"/>
      </w:pPr>
      <w:rPr>
        <w:rFonts w:ascii="Wingdings" w:hAnsi="Wingdings" w:hint="default"/>
      </w:rPr>
    </w:lvl>
  </w:abstractNum>
  <w:abstractNum w:abstractNumId="5" w15:restartNumberingAfterBreak="0">
    <w:nsid w:val="14E721AB"/>
    <w:multiLevelType w:val="hybridMultilevel"/>
    <w:tmpl w:val="AB403436"/>
    <w:lvl w:ilvl="0" w:tplc="576EA7EE">
      <w:start w:val="1"/>
      <w:numFmt w:val="bullet"/>
      <w:lvlText w:val=""/>
      <w:lvlJc w:val="left"/>
      <w:pPr>
        <w:ind w:left="720" w:hanging="360"/>
      </w:pPr>
      <w:rPr>
        <w:rFonts w:ascii="Symbol" w:hAnsi="Symbol" w:hint="default"/>
      </w:rPr>
    </w:lvl>
    <w:lvl w:ilvl="1" w:tplc="F9F86AFE">
      <w:start w:val="1"/>
      <w:numFmt w:val="bullet"/>
      <w:lvlText w:val="o"/>
      <w:lvlJc w:val="left"/>
      <w:pPr>
        <w:ind w:left="1440" w:hanging="360"/>
      </w:pPr>
      <w:rPr>
        <w:rFonts w:ascii="Courier New" w:hAnsi="Courier New" w:cs="Courier New" w:hint="default"/>
      </w:rPr>
    </w:lvl>
    <w:lvl w:ilvl="2" w:tplc="ECFC1038">
      <w:start w:val="1"/>
      <w:numFmt w:val="bullet"/>
      <w:lvlText w:val=""/>
      <w:lvlJc w:val="left"/>
      <w:pPr>
        <w:ind w:left="2160" w:hanging="360"/>
      </w:pPr>
      <w:rPr>
        <w:rFonts w:ascii="Wingdings" w:hAnsi="Wingdings" w:hint="default"/>
      </w:rPr>
    </w:lvl>
    <w:lvl w:ilvl="3" w:tplc="BBDC8BBC">
      <w:start w:val="1"/>
      <w:numFmt w:val="bullet"/>
      <w:lvlText w:val=""/>
      <w:lvlJc w:val="left"/>
      <w:pPr>
        <w:ind w:left="2880" w:hanging="360"/>
      </w:pPr>
      <w:rPr>
        <w:rFonts w:ascii="Symbol" w:hAnsi="Symbol" w:hint="default"/>
      </w:rPr>
    </w:lvl>
    <w:lvl w:ilvl="4" w:tplc="5666E586">
      <w:start w:val="1"/>
      <w:numFmt w:val="bullet"/>
      <w:lvlText w:val="o"/>
      <w:lvlJc w:val="left"/>
      <w:pPr>
        <w:ind w:left="3600" w:hanging="360"/>
      </w:pPr>
      <w:rPr>
        <w:rFonts w:ascii="Courier New" w:hAnsi="Courier New" w:cs="Courier New" w:hint="default"/>
      </w:rPr>
    </w:lvl>
    <w:lvl w:ilvl="5" w:tplc="C492A206">
      <w:start w:val="1"/>
      <w:numFmt w:val="bullet"/>
      <w:lvlText w:val=""/>
      <w:lvlJc w:val="left"/>
      <w:pPr>
        <w:ind w:left="4320" w:hanging="360"/>
      </w:pPr>
      <w:rPr>
        <w:rFonts w:ascii="Wingdings" w:hAnsi="Wingdings" w:hint="default"/>
      </w:rPr>
    </w:lvl>
    <w:lvl w:ilvl="6" w:tplc="479EFA62">
      <w:start w:val="1"/>
      <w:numFmt w:val="bullet"/>
      <w:lvlText w:val=""/>
      <w:lvlJc w:val="left"/>
      <w:pPr>
        <w:ind w:left="5040" w:hanging="360"/>
      </w:pPr>
      <w:rPr>
        <w:rFonts w:ascii="Symbol" w:hAnsi="Symbol" w:hint="default"/>
      </w:rPr>
    </w:lvl>
    <w:lvl w:ilvl="7" w:tplc="13448450">
      <w:start w:val="1"/>
      <w:numFmt w:val="bullet"/>
      <w:lvlText w:val="o"/>
      <w:lvlJc w:val="left"/>
      <w:pPr>
        <w:ind w:left="5760" w:hanging="360"/>
      </w:pPr>
      <w:rPr>
        <w:rFonts w:ascii="Courier New" w:hAnsi="Courier New" w:cs="Courier New" w:hint="default"/>
      </w:rPr>
    </w:lvl>
    <w:lvl w:ilvl="8" w:tplc="7B48F83A">
      <w:start w:val="1"/>
      <w:numFmt w:val="bullet"/>
      <w:lvlText w:val=""/>
      <w:lvlJc w:val="left"/>
      <w:pPr>
        <w:ind w:left="6480" w:hanging="360"/>
      </w:pPr>
      <w:rPr>
        <w:rFonts w:ascii="Wingdings" w:hAnsi="Wingdings" w:hint="default"/>
      </w:rPr>
    </w:lvl>
  </w:abstractNum>
  <w:abstractNum w:abstractNumId="6" w15:restartNumberingAfterBreak="0">
    <w:nsid w:val="16B43B9E"/>
    <w:multiLevelType w:val="hybridMultilevel"/>
    <w:tmpl w:val="C4E89E7E"/>
    <w:lvl w:ilvl="0" w:tplc="B622E478">
      <w:start w:val="1"/>
      <w:numFmt w:val="bullet"/>
      <w:lvlText w:val=""/>
      <w:lvlJc w:val="left"/>
      <w:pPr>
        <w:ind w:left="720" w:hanging="360"/>
      </w:pPr>
      <w:rPr>
        <w:rFonts w:ascii="Symbol" w:hAnsi="Symbol" w:hint="default"/>
      </w:rPr>
    </w:lvl>
    <w:lvl w:ilvl="1" w:tplc="4A6A13B0">
      <w:start w:val="1"/>
      <w:numFmt w:val="bullet"/>
      <w:lvlText w:val="o"/>
      <w:lvlJc w:val="left"/>
      <w:pPr>
        <w:ind w:left="1440" w:hanging="360"/>
      </w:pPr>
      <w:rPr>
        <w:rFonts w:ascii="Courier New" w:hAnsi="Courier New" w:cs="Courier New" w:hint="default"/>
      </w:rPr>
    </w:lvl>
    <w:lvl w:ilvl="2" w:tplc="BBE6FCD6">
      <w:start w:val="1"/>
      <w:numFmt w:val="bullet"/>
      <w:lvlText w:val=""/>
      <w:lvlJc w:val="left"/>
      <w:pPr>
        <w:ind w:left="2160" w:hanging="360"/>
      </w:pPr>
      <w:rPr>
        <w:rFonts w:ascii="Wingdings" w:hAnsi="Wingdings" w:hint="default"/>
      </w:rPr>
    </w:lvl>
    <w:lvl w:ilvl="3" w:tplc="311ED17E">
      <w:start w:val="1"/>
      <w:numFmt w:val="bullet"/>
      <w:lvlText w:val=""/>
      <w:lvlJc w:val="left"/>
      <w:pPr>
        <w:ind w:left="2880" w:hanging="360"/>
      </w:pPr>
      <w:rPr>
        <w:rFonts w:ascii="Symbol" w:hAnsi="Symbol" w:hint="default"/>
      </w:rPr>
    </w:lvl>
    <w:lvl w:ilvl="4" w:tplc="54C6A468">
      <w:start w:val="1"/>
      <w:numFmt w:val="bullet"/>
      <w:lvlText w:val="o"/>
      <w:lvlJc w:val="left"/>
      <w:pPr>
        <w:ind w:left="3600" w:hanging="360"/>
      </w:pPr>
      <w:rPr>
        <w:rFonts w:ascii="Courier New" w:hAnsi="Courier New" w:cs="Courier New" w:hint="default"/>
      </w:rPr>
    </w:lvl>
    <w:lvl w:ilvl="5" w:tplc="B2C6E45E">
      <w:start w:val="1"/>
      <w:numFmt w:val="bullet"/>
      <w:lvlText w:val=""/>
      <w:lvlJc w:val="left"/>
      <w:pPr>
        <w:ind w:left="4320" w:hanging="360"/>
      </w:pPr>
      <w:rPr>
        <w:rFonts w:ascii="Wingdings" w:hAnsi="Wingdings" w:hint="default"/>
      </w:rPr>
    </w:lvl>
    <w:lvl w:ilvl="6" w:tplc="7B90D7BE">
      <w:start w:val="1"/>
      <w:numFmt w:val="bullet"/>
      <w:lvlText w:val=""/>
      <w:lvlJc w:val="left"/>
      <w:pPr>
        <w:ind w:left="5040" w:hanging="360"/>
      </w:pPr>
      <w:rPr>
        <w:rFonts w:ascii="Symbol" w:hAnsi="Symbol" w:hint="default"/>
      </w:rPr>
    </w:lvl>
    <w:lvl w:ilvl="7" w:tplc="24E4BA3E">
      <w:start w:val="1"/>
      <w:numFmt w:val="bullet"/>
      <w:lvlText w:val="o"/>
      <w:lvlJc w:val="left"/>
      <w:pPr>
        <w:ind w:left="5760" w:hanging="360"/>
      </w:pPr>
      <w:rPr>
        <w:rFonts w:ascii="Courier New" w:hAnsi="Courier New" w:cs="Courier New" w:hint="default"/>
      </w:rPr>
    </w:lvl>
    <w:lvl w:ilvl="8" w:tplc="645EFFA4">
      <w:start w:val="1"/>
      <w:numFmt w:val="bullet"/>
      <w:lvlText w:val=""/>
      <w:lvlJc w:val="left"/>
      <w:pPr>
        <w:ind w:left="6480" w:hanging="360"/>
      </w:pPr>
      <w:rPr>
        <w:rFonts w:ascii="Wingdings" w:hAnsi="Wingdings" w:hint="default"/>
      </w:rPr>
    </w:lvl>
  </w:abstractNum>
  <w:abstractNum w:abstractNumId="7" w15:restartNumberingAfterBreak="0">
    <w:nsid w:val="1B943A6E"/>
    <w:multiLevelType w:val="hybridMultilevel"/>
    <w:tmpl w:val="B51EC98C"/>
    <w:lvl w:ilvl="0" w:tplc="AF74A4E6">
      <w:start w:val="1"/>
      <w:numFmt w:val="bullet"/>
      <w:lvlText w:val=""/>
      <w:lvlJc w:val="left"/>
      <w:pPr>
        <w:ind w:left="720" w:hanging="360"/>
      </w:pPr>
      <w:rPr>
        <w:rFonts w:ascii="Symbol" w:hAnsi="Symbol" w:hint="default"/>
      </w:rPr>
    </w:lvl>
    <w:lvl w:ilvl="1" w:tplc="920C4E14">
      <w:start w:val="1"/>
      <w:numFmt w:val="bullet"/>
      <w:lvlText w:val="o"/>
      <w:lvlJc w:val="left"/>
      <w:pPr>
        <w:ind w:left="1440" w:hanging="360"/>
      </w:pPr>
      <w:rPr>
        <w:rFonts w:ascii="Courier New" w:hAnsi="Courier New" w:cs="Courier New" w:hint="default"/>
      </w:rPr>
    </w:lvl>
    <w:lvl w:ilvl="2" w:tplc="B3402748">
      <w:start w:val="1"/>
      <w:numFmt w:val="bullet"/>
      <w:lvlText w:val=""/>
      <w:lvlJc w:val="left"/>
      <w:pPr>
        <w:ind w:left="2160" w:hanging="360"/>
      </w:pPr>
      <w:rPr>
        <w:rFonts w:ascii="Wingdings" w:hAnsi="Wingdings" w:hint="default"/>
      </w:rPr>
    </w:lvl>
    <w:lvl w:ilvl="3" w:tplc="38020B9A">
      <w:start w:val="1"/>
      <w:numFmt w:val="bullet"/>
      <w:lvlText w:val=""/>
      <w:lvlJc w:val="left"/>
      <w:pPr>
        <w:ind w:left="2880" w:hanging="360"/>
      </w:pPr>
      <w:rPr>
        <w:rFonts w:ascii="Symbol" w:hAnsi="Symbol" w:hint="default"/>
      </w:rPr>
    </w:lvl>
    <w:lvl w:ilvl="4" w:tplc="4E22D338">
      <w:start w:val="1"/>
      <w:numFmt w:val="bullet"/>
      <w:lvlText w:val="o"/>
      <w:lvlJc w:val="left"/>
      <w:pPr>
        <w:ind w:left="3600" w:hanging="360"/>
      </w:pPr>
      <w:rPr>
        <w:rFonts w:ascii="Courier New" w:hAnsi="Courier New" w:cs="Courier New" w:hint="default"/>
      </w:rPr>
    </w:lvl>
    <w:lvl w:ilvl="5" w:tplc="92FA1492">
      <w:start w:val="1"/>
      <w:numFmt w:val="bullet"/>
      <w:lvlText w:val=""/>
      <w:lvlJc w:val="left"/>
      <w:pPr>
        <w:ind w:left="4320" w:hanging="360"/>
      </w:pPr>
      <w:rPr>
        <w:rFonts w:ascii="Wingdings" w:hAnsi="Wingdings" w:hint="default"/>
      </w:rPr>
    </w:lvl>
    <w:lvl w:ilvl="6" w:tplc="9FB803F2">
      <w:start w:val="1"/>
      <w:numFmt w:val="bullet"/>
      <w:lvlText w:val=""/>
      <w:lvlJc w:val="left"/>
      <w:pPr>
        <w:ind w:left="5040" w:hanging="360"/>
      </w:pPr>
      <w:rPr>
        <w:rFonts w:ascii="Symbol" w:hAnsi="Symbol" w:hint="default"/>
      </w:rPr>
    </w:lvl>
    <w:lvl w:ilvl="7" w:tplc="CAA84D8A">
      <w:start w:val="1"/>
      <w:numFmt w:val="bullet"/>
      <w:lvlText w:val="o"/>
      <w:lvlJc w:val="left"/>
      <w:pPr>
        <w:ind w:left="5760" w:hanging="360"/>
      </w:pPr>
      <w:rPr>
        <w:rFonts w:ascii="Courier New" w:hAnsi="Courier New" w:cs="Courier New" w:hint="default"/>
      </w:rPr>
    </w:lvl>
    <w:lvl w:ilvl="8" w:tplc="059454DA">
      <w:start w:val="1"/>
      <w:numFmt w:val="bullet"/>
      <w:lvlText w:val=""/>
      <w:lvlJc w:val="left"/>
      <w:pPr>
        <w:ind w:left="6480" w:hanging="360"/>
      </w:pPr>
      <w:rPr>
        <w:rFonts w:ascii="Wingdings" w:hAnsi="Wingdings" w:hint="default"/>
      </w:rPr>
    </w:lvl>
  </w:abstractNum>
  <w:abstractNum w:abstractNumId="8" w15:restartNumberingAfterBreak="0">
    <w:nsid w:val="21CC3B3F"/>
    <w:multiLevelType w:val="hybridMultilevel"/>
    <w:tmpl w:val="4A7CC688"/>
    <w:lvl w:ilvl="0" w:tplc="0CB859AE">
      <w:start w:val="1"/>
      <w:numFmt w:val="bullet"/>
      <w:lvlText w:val="·"/>
      <w:lvlJc w:val="left"/>
      <w:pPr>
        <w:ind w:left="709" w:hanging="360"/>
      </w:pPr>
      <w:rPr>
        <w:rFonts w:ascii="Symbol" w:eastAsia="Symbol" w:hAnsi="Symbol" w:cs="Symbol" w:hint="default"/>
      </w:rPr>
    </w:lvl>
    <w:lvl w:ilvl="1" w:tplc="CE4CF15A">
      <w:start w:val="1"/>
      <w:numFmt w:val="bullet"/>
      <w:lvlText w:val="o"/>
      <w:lvlJc w:val="left"/>
      <w:pPr>
        <w:ind w:left="1429" w:hanging="360"/>
      </w:pPr>
      <w:rPr>
        <w:rFonts w:ascii="Courier New" w:eastAsia="Courier New" w:hAnsi="Courier New" w:cs="Courier New" w:hint="default"/>
      </w:rPr>
    </w:lvl>
    <w:lvl w:ilvl="2" w:tplc="A9E8CD6E">
      <w:start w:val="1"/>
      <w:numFmt w:val="bullet"/>
      <w:lvlText w:val="§"/>
      <w:lvlJc w:val="left"/>
      <w:pPr>
        <w:ind w:left="2149" w:hanging="360"/>
      </w:pPr>
      <w:rPr>
        <w:rFonts w:ascii="Wingdings" w:eastAsia="Wingdings" w:hAnsi="Wingdings" w:cs="Wingdings" w:hint="default"/>
      </w:rPr>
    </w:lvl>
    <w:lvl w:ilvl="3" w:tplc="84C04DD8">
      <w:start w:val="1"/>
      <w:numFmt w:val="bullet"/>
      <w:lvlText w:val="·"/>
      <w:lvlJc w:val="left"/>
      <w:pPr>
        <w:ind w:left="2869" w:hanging="360"/>
      </w:pPr>
      <w:rPr>
        <w:rFonts w:ascii="Symbol" w:eastAsia="Symbol" w:hAnsi="Symbol" w:cs="Symbol" w:hint="default"/>
      </w:rPr>
    </w:lvl>
    <w:lvl w:ilvl="4" w:tplc="C30C5CA8">
      <w:start w:val="1"/>
      <w:numFmt w:val="bullet"/>
      <w:lvlText w:val="o"/>
      <w:lvlJc w:val="left"/>
      <w:pPr>
        <w:ind w:left="3589" w:hanging="360"/>
      </w:pPr>
      <w:rPr>
        <w:rFonts w:ascii="Courier New" w:eastAsia="Courier New" w:hAnsi="Courier New" w:cs="Courier New" w:hint="default"/>
      </w:rPr>
    </w:lvl>
    <w:lvl w:ilvl="5" w:tplc="FD0C59FA">
      <w:start w:val="1"/>
      <w:numFmt w:val="bullet"/>
      <w:lvlText w:val="§"/>
      <w:lvlJc w:val="left"/>
      <w:pPr>
        <w:ind w:left="4309" w:hanging="360"/>
      </w:pPr>
      <w:rPr>
        <w:rFonts w:ascii="Wingdings" w:eastAsia="Wingdings" w:hAnsi="Wingdings" w:cs="Wingdings" w:hint="default"/>
      </w:rPr>
    </w:lvl>
    <w:lvl w:ilvl="6" w:tplc="2E34FEE2">
      <w:start w:val="1"/>
      <w:numFmt w:val="bullet"/>
      <w:lvlText w:val="·"/>
      <w:lvlJc w:val="left"/>
      <w:pPr>
        <w:ind w:left="5029" w:hanging="360"/>
      </w:pPr>
      <w:rPr>
        <w:rFonts w:ascii="Symbol" w:eastAsia="Symbol" w:hAnsi="Symbol" w:cs="Symbol" w:hint="default"/>
      </w:rPr>
    </w:lvl>
    <w:lvl w:ilvl="7" w:tplc="E49A7F22">
      <w:start w:val="1"/>
      <w:numFmt w:val="bullet"/>
      <w:lvlText w:val="o"/>
      <w:lvlJc w:val="left"/>
      <w:pPr>
        <w:ind w:left="5749" w:hanging="360"/>
      </w:pPr>
      <w:rPr>
        <w:rFonts w:ascii="Courier New" w:eastAsia="Courier New" w:hAnsi="Courier New" w:cs="Courier New" w:hint="default"/>
      </w:rPr>
    </w:lvl>
    <w:lvl w:ilvl="8" w:tplc="B830923E">
      <w:start w:val="1"/>
      <w:numFmt w:val="bullet"/>
      <w:lvlText w:val="§"/>
      <w:lvlJc w:val="left"/>
      <w:pPr>
        <w:ind w:left="6469" w:hanging="360"/>
      </w:pPr>
      <w:rPr>
        <w:rFonts w:ascii="Wingdings" w:eastAsia="Wingdings" w:hAnsi="Wingdings" w:cs="Wingdings" w:hint="default"/>
      </w:rPr>
    </w:lvl>
  </w:abstractNum>
  <w:abstractNum w:abstractNumId="9" w15:restartNumberingAfterBreak="0">
    <w:nsid w:val="251F5A5B"/>
    <w:multiLevelType w:val="hybridMultilevel"/>
    <w:tmpl w:val="1A0A3D2A"/>
    <w:lvl w:ilvl="0" w:tplc="DD5253D6">
      <w:start w:val="1"/>
      <w:numFmt w:val="bullet"/>
      <w:lvlText w:val=""/>
      <w:lvlJc w:val="left"/>
      <w:pPr>
        <w:ind w:left="720" w:hanging="360"/>
      </w:pPr>
      <w:rPr>
        <w:rFonts w:ascii="Symbol" w:hAnsi="Symbol" w:hint="default"/>
      </w:rPr>
    </w:lvl>
    <w:lvl w:ilvl="1" w:tplc="CA7ED7D4">
      <w:start w:val="1"/>
      <w:numFmt w:val="bullet"/>
      <w:lvlText w:val="o"/>
      <w:lvlJc w:val="left"/>
      <w:pPr>
        <w:ind w:left="1440" w:hanging="360"/>
      </w:pPr>
      <w:rPr>
        <w:rFonts w:ascii="Courier New" w:hAnsi="Courier New" w:cs="Courier New" w:hint="default"/>
      </w:rPr>
    </w:lvl>
    <w:lvl w:ilvl="2" w:tplc="57304BC0">
      <w:start w:val="1"/>
      <w:numFmt w:val="bullet"/>
      <w:lvlText w:val=""/>
      <w:lvlJc w:val="left"/>
      <w:pPr>
        <w:ind w:left="2160" w:hanging="360"/>
      </w:pPr>
      <w:rPr>
        <w:rFonts w:ascii="Wingdings" w:hAnsi="Wingdings" w:hint="default"/>
      </w:rPr>
    </w:lvl>
    <w:lvl w:ilvl="3" w:tplc="7FFC69CA">
      <w:start w:val="1"/>
      <w:numFmt w:val="bullet"/>
      <w:lvlText w:val=""/>
      <w:lvlJc w:val="left"/>
      <w:pPr>
        <w:ind w:left="2880" w:hanging="360"/>
      </w:pPr>
      <w:rPr>
        <w:rFonts w:ascii="Symbol" w:hAnsi="Symbol" w:hint="default"/>
      </w:rPr>
    </w:lvl>
    <w:lvl w:ilvl="4" w:tplc="C0B20EF8">
      <w:start w:val="1"/>
      <w:numFmt w:val="bullet"/>
      <w:lvlText w:val="o"/>
      <w:lvlJc w:val="left"/>
      <w:pPr>
        <w:ind w:left="3600" w:hanging="360"/>
      </w:pPr>
      <w:rPr>
        <w:rFonts w:ascii="Courier New" w:hAnsi="Courier New" w:cs="Courier New" w:hint="default"/>
      </w:rPr>
    </w:lvl>
    <w:lvl w:ilvl="5" w:tplc="9E7804C4">
      <w:start w:val="1"/>
      <w:numFmt w:val="bullet"/>
      <w:lvlText w:val=""/>
      <w:lvlJc w:val="left"/>
      <w:pPr>
        <w:ind w:left="4320" w:hanging="360"/>
      </w:pPr>
      <w:rPr>
        <w:rFonts w:ascii="Wingdings" w:hAnsi="Wingdings" w:hint="default"/>
      </w:rPr>
    </w:lvl>
    <w:lvl w:ilvl="6" w:tplc="0B7CEC24">
      <w:start w:val="1"/>
      <w:numFmt w:val="bullet"/>
      <w:lvlText w:val=""/>
      <w:lvlJc w:val="left"/>
      <w:pPr>
        <w:ind w:left="5040" w:hanging="360"/>
      </w:pPr>
      <w:rPr>
        <w:rFonts w:ascii="Symbol" w:hAnsi="Symbol" w:hint="default"/>
      </w:rPr>
    </w:lvl>
    <w:lvl w:ilvl="7" w:tplc="C4245148">
      <w:start w:val="1"/>
      <w:numFmt w:val="bullet"/>
      <w:lvlText w:val="o"/>
      <w:lvlJc w:val="left"/>
      <w:pPr>
        <w:ind w:left="5760" w:hanging="360"/>
      </w:pPr>
      <w:rPr>
        <w:rFonts w:ascii="Courier New" w:hAnsi="Courier New" w:cs="Courier New" w:hint="default"/>
      </w:rPr>
    </w:lvl>
    <w:lvl w:ilvl="8" w:tplc="89A89934">
      <w:start w:val="1"/>
      <w:numFmt w:val="bullet"/>
      <w:lvlText w:val=""/>
      <w:lvlJc w:val="left"/>
      <w:pPr>
        <w:ind w:left="6480" w:hanging="360"/>
      </w:pPr>
      <w:rPr>
        <w:rFonts w:ascii="Wingdings" w:hAnsi="Wingdings" w:hint="default"/>
      </w:rPr>
    </w:lvl>
  </w:abstractNum>
  <w:abstractNum w:abstractNumId="10" w15:restartNumberingAfterBreak="0">
    <w:nsid w:val="288E009C"/>
    <w:multiLevelType w:val="hybridMultilevel"/>
    <w:tmpl w:val="20FA962C"/>
    <w:lvl w:ilvl="0" w:tplc="A80EC31A">
      <w:start w:val="1"/>
      <w:numFmt w:val="bullet"/>
      <w:lvlText w:val="–"/>
      <w:lvlJc w:val="left"/>
      <w:pPr>
        <w:ind w:left="709" w:hanging="360"/>
      </w:pPr>
      <w:rPr>
        <w:rFonts w:ascii="Arial" w:eastAsia="Arial" w:hAnsi="Arial" w:cs="Arial" w:hint="default"/>
      </w:rPr>
    </w:lvl>
    <w:lvl w:ilvl="1" w:tplc="6238852E">
      <w:start w:val="1"/>
      <w:numFmt w:val="bullet"/>
      <w:lvlText w:val="o"/>
      <w:lvlJc w:val="left"/>
      <w:pPr>
        <w:ind w:left="1429" w:hanging="360"/>
      </w:pPr>
      <w:rPr>
        <w:rFonts w:ascii="Courier New" w:eastAsia="Courier New" w:hAnsi="Courier New" w:cs="Courier New" w:hint="default"/>
      </w:rPr>
    </w:lvl>
    <w:lvl w:ilvl="2" w:tplc="9F2E229A">
      <w:start w:val="1"/>
      <w:numFmt w:val="bullet"/>
      <w:lvlText w:val="§"/>
      <w:lvlJc w:val="left"/>
      <w:pPr>
        <w:ind w:left="2149" w:hanging="360"/>
      </w:pPr>
      <w:rPr>
        <w:rFonts w:ascii="Wingdings" w:eastAsia="Wingdings" w:hAnsi="Wingdings" w:cs="Wingdings" w:hint="default"/>
      </w:rPr>
    </w:lvl>
    <w:lvl w:ilvl="3" w:tplc="D59C7CCE">
      <w:start w:val="1"/>
      <w:numFmt w:val="bullet"/>
      <w:lvlText w:val="·"/>
      <w:lvlJc w:val="left"/>
      <w:pPr>
        <w:ind w:left="2869" w:hanging="360"/>
      </w:pPr>
      <w:rPr>
        <w:rFonts w:ascii="Symbol" w:eastAsia="Symbol" w:hAnsi="Symbol" w:cs="Symbol" w:hint="default"/>
      </w:rPr>
    </w:lvl>
    <w:lvl w:ilvl="4" w:tplc="53426FB0">
      <w:start w:val="1"/>
      <w:numFmt w:val="bullet"/>
      <w:lvlText w:val="o"/>
      <w:lvlJc w:val="left"/>
      <w:pPr>
        <w:ind w:left="3589" w:hanging="360"/>
      </w:pPr>
      <w:rPr>
        <w:rFonts w:ascii="Courier New" w:eastAsia="Courier New" w:hAnsi="Courier New" w:cs="Courier New" w:hint="default"/>
      </w:rPr>
    </w:lvl>
    <w:lvl w:ilvl="5" w:tplc="304417D2">
      <w:start w:val="1"/>
      <w:numFmt w:val="bullet"/>
      <w:lvlText w:val="§"/>
      <w:lvlJc w:val="left"/>
      <w:pPr>
        <w:ind w:left="4309" w:hanging="360"/>
      </w:pPr>
      <w:rPr>
        <w:rFonts w:ascii="Wingdings" w:eastAsia="Wingdings" w:hAnsi="Wingdings" w:cs="Wingdings" w:hint="default"/>
      </w:rPr>
    </w:lvl>
    <w:lvl w:ilvl="6" w:tplc="2FD205B0">
      <w:start w:val="1"/>
      <w:numFmt w:val="bullet"/>
      <w:lvlText w:val="·"/>
      <w:lvlJc w:val="left"/>
      <w:pPr>
        <w:ind w:left="5029" w:hanging="360"/>
      </w:pPr>
      <w:rPr>
        <w:rFonts w:ascii="Symbol" w:eastAsia="Symbol" w:hAnsi="Symbol" w:cs="Symbol" w:hint="default"/>
      </w:rPr>
    </w:lvl>
    <w:lvl w:ilvl="7" w:tplc="AC802F2C">
      <w:start w:val="1"/>
      <w:numFmt w:val="bullet"/>
      <w:lvlText w:val="o"/>
      <w:lvlJc w:val="left"/>
      <w:pPr>
        <w:ind w:left="5749" w:hanging="360"/>
      </w:pPr>
      <w:rPr>
        <w:rFonts w:ascii="Courier New" w:eastAsia="Courier New" w:hAnsi="Courier New" w:cs="Courier New" w:hint="default"/>
      </w:rPr>
    </w:lvl>
    <w:lvl w:ilvl="8" w:tplc="1C3C7F86">
      <w:start w:val="1"/>
      <w:numFmt w:val="bullet"/>
      <w:lvlText w:val="§"/>
      <w:lvlJc w:val="left"/>
      <w:pPr>
        <w:ind w:left="6469" w:hanging="360"/>
      </w:pPr>
      <w:rPr>
        <w:rFonts w:ascii="Wingdings" w:eastAsia="Wingdings" w:hAnsi="Wingdings" w:cs="Wingdings" w:hint="default"/>
      </w:rPr>
    </w:lvl>
  </w:abstractNum>
  <w:abstractNum w:abstractNumId="11" w15:restartNumberingAfterBreak="0">
    <w:nsid w:val="28993A40"/>
    <w:multiLevelType w:val="hybridMultilevel"/>
    <w:tmpl w:val="F1585328"/>
    <w:lvl w:ilvl="0" w:tplc="7ADCEAFA">
      <w:start w:val="1"/>
      <w:numFmt w:val="bullet"/>
      <w:lvlText w:val="–"/>
      <w:lvlJc w:val="left"/>
      <w:pPr>
        <w:ind w:left="709" w:hanging="360"/>
      </w:pPr>
      <w:rPr>
        <w:rFonts w:ascii="Arial" w:eastAsia="Arial" w:hAnsi="Arial" w:cs="Arial" w:hint="default"/>
      </w:rPr>
    </w:lvl>
    <w:lvl w:ilvl="1" w:tplc="1A98B76A">
      <w:start w:val="1"/>
      <w:numFmt w:val="bullet"/>
      <w:lvlText w:val="o"/>
      <w:lvlJc w:val="left"/>
      <w:pPr>
        <w:ind w:left="1429" w:hanging="360"/>
      </w:pPr>
      <w:rPr>
        <w:rFonts w:ascii="Courier New" w:eastAsia="Courier New" w:hAnsi="Courier New" w:cs="Courier New" w:hint="default"/>
      </w:rPr>
    </w:lvl>
    <w:lvl w:ilvl="2" w:tplc="E5FC9FA2">
      <w:start w:val="1"/>
      <w:numFmt w:val="bullet"/>
      <w:lvlText w:val="§"/>
      <w:lvlJc w:val="left"/>
      <w:pPr>
        <w:ind w:left="2149" w:hanging="360"/>
      </w:pPr>
      <w:rPr>
        <w:rFonts w:ascii="Wingdings" w:eastAsia="Wingdings" w:hAnsi="Wingdings" w:cs="Wingdings" w:hint="default"/>
      </w:rPr>
    </w:lvl>
    <w:lvl w:ilvl="3" w:tplc="89B8D2F8">
      <w:start w:val="1"/>
      <w:numFmt w:val="bullet"/>
      <w:lvlText w:val="·"/>
      <w:lvlJc w:val="left"/>
      <w:pPr>
        <w:ind w:left="2869" w:hanging="360"/>
      </w:pPr>
      <w:rPr>
        <w:rFonts w:ascii="Symbol" w:eastAsia="Symbol" w:hAnsi="Symbol" w:cs="Symbol" w:hint="default"/>
      </w:rPr>
    </w:lvl>
    <w:lvl w:ilvl="4" w:tplc="2D8E05CE">
      <w:start w:val="1"/>
      <w:numFmt w:val="bullet"/>
      <w:lvlText w:val="o"/>
      <w:lvlJc w:val="left"/>
      <w:pPr>
        <w:ind w:left="3589" w:hanging="360"/>
      </w:pPr>
      <w:rPr>
        <w:rFonts w:ascii="Courier New" w:eastAsia="Courier New" w:hAnsi="Courier New" w:cs="Courier New" w:hint="default"/>
      </w:rPr>
    </w:lvl>
    <w:lvl w:ilvl="5" w:tplc="2C56360E">
      <w:start w:val="1"/>
      <w:numFmt w:val="bullet"/>
      <w:lvlText w:val="§"/>
      <w:lvlJc w:val="left"/>
      <w:pPr>
        <w:ind w:left="4309" w:hanging="360"/>
      </w:pPr>
      <w:rPr>
        <w:rFonts w:ascii="Wingdings" w:eastAsia="Wingdings" w:hAnsi="Wingdings" w:cs="Wingdings" w:hint="default"/>
      </w:rPr>
    </w:lvl>
    <w:lvl w:ilvl="6" w:tplc="34C610D2">
      <w:start w:val="1"/>
      <w:numFmt w:val="bullet"/>
      <w:lvlText w:val="·"/>
      <w:lvlJc w:val="left"/>
      <w:pPr>
        <w:ind w:left="5029" w:hanging="360"/>
      </w:pPr>
      <w:rPr>
        <w:rFonts w:ascii="Symbol" w:eastAsia="Symbol" w:hAnsi="Symbol" w:cs="Symbol" w:hint="default"/>
      </w:rPr>
    </w:lvl>
    <w:lvl w:ilvl="7" w:tplc="CBE48C92">
      <w:start w:val="1"/>
      <w:numFmt w:val="bullet"/>
      <w:lvlText w:val="o"/>
      <w:lvlJc w:val="left"/>
      <w:pPr>
        <w:ind w:left="5749" w:hanging="360"/>
      </w:pPr>
      <w:rPr>
        <w:rFonts w:ascii="Courier New" w:eastAsia="Courier New" w:hAnsi="Courier New" w:cs="Courier New" w:hint="default"/>
      </w:rPr>
    </w:lvl>
    <w:lvl w:ilvl="8" w:tplc="601A32D8">
      <w:start w:val="1"/>
      <w:numFmt w:val="bullet"/>
      <w:lvlText w:val="§"/>
      <w:lvlJc w:val="left"/>
      <w:pPr>
        <w:ind w:left="6469" w:hanging="360"/>
      </w:pPr>
      <w:rPr>
        <w:rFonts w:ascii="Wingdings" w:eastAsia="Wingdings" w:hAnsi="Wingdings" w:cs="Wingdings" w:hint="default"/>
      </w:rPr>
    </w:lvl>
  </w:abstractNum>
  <w:abstractNum w:abstractNumId="12" w15:restartNumberingAfterBreak="0">
    <w:nsid w:val="2E176E0F"/>
    <w:multiLevelType w:val="hybridMultilevel"/>
    <w:tmpl w:val="E93E9FF8"/>
    <w:lvl w:ilvl="0" w:tplc="6C9AEF88">
      <w:start w:val="1"/>
      <w:numFmt w:val="bullet"/>
      <w:lvlText w:val=""/>
      <w:lvlJc w:val="left"/>
      <w:pPr>
        <w:ind w:left="720" w:hanging="360"/>
      </w:pPr>
      <w:rPr>
        <w:rFonts w:ascii="Symbol" w:hAnsi="Symbol" w:hint="default"/>
      </w:rPr>
    </w:lvl>
    <w:lvl w:ilvl="1" w:tplc="F3A83172">
      <w:start w:val="1"/>
      <w:numFmt w:val="bullet"/>
      <w:lvlText w:val="o"/>
      <w:lvlJc w:val="left"/>
      <w:pPr>
        <w:ind w:left="1440" w:hanging="360"/>
      </w:pPr>
      <w:rPr>
        <w:rFonts w:ascii="Courier New" w:hAnsi="Courier New" w:cs="Courier New" w:hint="default"/>
      </w:rPr>
    </w:lvl>
    <w:lvl w:ilvl="2" w:tplc="3CAE5382">
      <w:start w:val="1"/>
      <w:numFmt w:val="bullet"/>
      <w:lvlText w:val=""/>
      <w:lvlJc w:val="left"/>
      <w:pPr>
        <w:ind w:left="2160" w:hanging="360"/>
      </w:pPr>
      <w:rPr>
        <w:rFonts w:ascii="Wingdings" w:hAnsi="Wingdings" w:hint="default"/>
      </w:rPr>
    </w:lvl>
    <w:lvl w:ilvl="3" w:tplc="F1BEC3B4">
      <w:start w:val="1"/>
      <w:numFmt w:val="bullet"/>
      <w:lvlText w:val=""/>
      <w:lvlJc w:val="left"/>
      <w:pPr>
        <w:ind w:left="2880" w:hanging="360"/>
      </w:pPr>
      <w:rPr>
        <w:rFonts w:ascii="Symbol" w:hAnsi="Symbol" w:hint="default"/>
      </w:rPr>
    </w:lvl>
    <w:lvl w:ilvl="4" w:tplc="71E62606">
      <w:start w:val="1"/>
      <w:numFmt w:val="bullet"/>
      <w:lvlText w:val="o"/>
      <w:lvlJc w:val="left"/>
      <w:pPr>
        <w:ind w:left="3600" w:hanging="360"/>
      </w:pPr>
      <w:rPr>
        <w:rFonts w:ascii="Courier New" w:hAnsi="Courier New" w:cs="Courier New" w:hint="default"/>
      </w:rPr>
    </w:lvl>
    <w:lvl w:ilvl="5" w:tplc="FAB0DC44">
      <w:start w:val="1"/>
      <w:numFmt w:val="bullet"/>
      <w:lvlText w:val=""/>
      <w:lvlJc w:val="left"/>
      <w:pPr>
        <w:ind w:left="4320" w:hanging="360"/>
      </w:pPr>
      <w:rPr>
        <w:rFonts w:ascii="Wingdings" w:hAnsi="Wingdings" w:hint="default"/>
      </w:rPr>
    </w:lvl>
    <w:lvl w:ilvl="6" w:tplc="ABA450CA">
      <w:start w:val="1"/>
      <w:numFmt w:val="bullet"/>
      <w:lvlText w:val=""/>
      <w:lvlJc w:val="left"/>
      <w:pPr>
        <w:ind w:left="5040" w:hanging="360"/>
      </w:pPr>
      <w:rPr>
        <w:rFonts w:ascii="Symbol" w:hAnsi="Symbol" w:hint="default"/>
      </w:rPr>
    </w:lvl>
    <w:lvl w:ilvl="7" w:tplc="B02E64DA">
      <w:start w:val="1"/>
      <w:numFmt w:val="bullet"/>
      <w:lvlText w:val="o"/>
      <w:lvlJc w:val="left"/>
      <w:pPr>
        <w:ind w:left="5760" w:hanging="360"/>
      </w:pPr>
      <w:rPr>
        <w:rFonts w:ascii="Courier New" w:hAnsi="Courier New" w:cs="Courier New" w:hint="default"/>
      </w:rPr>
    </w:lvl>
    <w:lvl w:ilvl="8" w:tplc="924CFDD2">
      <w:start w:val="1"/>
      <w:numFmt w:val="bullet"/>
      <w:lvlText w:val=""/>
      <w:lvlJc w:val="left"/>
      <w:pPr>
        <w:ind w:left="6480" w:hanging="360"/>
      </w:pPr>
      <w:rPr>
        <w:rFonts w:ascii="Wingdings" w:hAnsi="Wingdings" w:hint="default"/>
      </w:rPr>
    </w:lvl>
  </w:abstractNum>
  <w:abstractNum w:abstractNumId="13" w15:restartNumberingAfterBreak="0">
    <w:nsid w:val="2FF03A45"/>
    <w:multiLevelType w:val="hybridMultilevel"/>
    <w:tmpl w:val="74FECCC2"/>
    <w:lvl w:ilvl="0" w:tplc="A364D234">
      <w:start w:val="1"/>
      <w:numFmt w:val="bullet"/>
      <w:lvlText w:val="·"/>
      <w:lvlJc w:val="left"/>
      <w:pPr>
        <w:ind w:left="709" w:hanging="360"/>
      </w:pPr>
      <w:rPr>
        <w:rFonts w:ascii="Symbol" w:eastAsia="Symbol" w:hAnsi="Symbol" w:cs="Symbol"/>
      </w:rPr>
    </w:lvl>
    <w:lvl w:ilvl="1" w:tplc="97FACF7A">
      <w:start w:val="1"/>
      <w:numFmt w:val="bullet"/>
      <w:lvlText w:val="o"/>
      <w:lvlJc w:val="left"/>
      <w:pPr>
        <w:ind w:left="1429" w:hanging="360"/>
      </w:pPr>
      <w:rPr>
        <w:rFonts w:ascii="Courier New" w:eastAsia="Courier New" w:hAnsi="Courier New" w:cs="Courier New" w:hint="default"/>
      </w:rPr>
    </w:lvl>
    <w:lvl w:ilvl="2" w:tplc="27F8BF5A">
      <w:start w:val="1"/>
      <w:numFmt w:val="bullet"/>
      <w:lvlText w:val="§"/>
      <w:lvlJc w:val="left"/>
      <w:pPr>
        <w:ind w:left="2149" w:hanging="360"/>
      </w:pPr>
      <w:rPr>
        <w:rFonts w:ascii="Wingdings" w:eastAsia="Wingdings" w:hAnsi="Wingdings" w:cs="Wingdings" w:hint="default"/>
      </w:rPr>
    </w:lvl>
    <w:lvl w:ilvl="3" w:tplc="84008B10">
      <w:start w:val="1"/>
      <w:numFmt w:val="bullet"/>
      <w:lvlText w:val="·"/>
      <w:lvlJc w:val="left"/>
      <w:pPr>
        <w:ind w:left="2869" w:hanging="360"/>
      </w:pPr>
      <w:rPr>
        <w:rFonts w:ascii="Symbol" w:eastAsia="Symbol" w:hAnsi="Symbol" w:cs="Symbol" w:hint="default"/>
      </w:rPr>
    </w:lvl>
    <w:lvl w:ilvl="4" w:tplc="912E27AA">
      <w:start w:val="1"/>
      <w:numFmt w:val="bullet"/>
      <w:lvlText w:val="o"/>
      <w:lvlJc w:val="left"/>
      <w:pPr>
        <w:ind w:left="3589" w:hanging="360"/>
      </w:pPr>
      <w:rPr>
        <w:rFonts w:ascii="Courier New" w:eastAsia="Courier New" w:hAnsi="Courier New" w:cs="Courier New" w:hint="default"/>
      </w:rPr>
    </w:lvl>
    <w:lvl w:ilvl="5" w:tplc="2E70F79C">
      <w:start w:val="1"/>
      <w:numFmt w:val="bullet"/>
      <w:lvlText w:val="§"/>
      <w:lvlJc w:val="left"/>
      <w:pPr>
        <w:ind w:left="4309" w:hanging="360"/>
      </w:pPr>
      <w:rPr>
        <w:rFonts w:ascii="Wingdings" w:eastAsia="Wingdings" w:hAnsi="Wingdings" w:cs="Wingdings" w:hint="default"/>
      </w:rPr>
    </w:lvl>
    <w:lvl w:ilvl="6" w:tplc="E46ED2D4">
      <w:start w:val="1"/>
      <w:numFmt w:val="bullet"/>
      <w:lvlText w:val="·"/>
      <w:lvlJc w:val="left"/>
      <w:pPr>
        <w:ind w:left="5029" w:hanging="360"/>
      </w:pPr>
      <w:rPr>
        <w:rFonts w:ascii="Symbol" w:eastAsia="Symbol" w:hAnsi="Symbol" w:cs="Symbol" w:hint="default"/>
      </w:rPr>
    </w:lvl>
    <w:lvl w:ilvl="7" w:tplc="CB868CEE">
      <w:start w:val="1"/>
      <w:numFmt w:val="bullet"/>
      <w:lvlText w:val="o"/>
      <w:lvlJc w:val="left"/>
      <w:pPr>
        <w:ind w:left="5749" w:hanging="360"/>
      </w:pPr>
      <w:rPr>
        <w:rFonts w:ascii="Courier New" w:eastAsia="Courier New" w:hAnsi="Courier New" w:cs="Courier New" w:hint="default"/>
      </w:rPr>
    </w:lvl>
    <w:lvl w:ilvl="8" w:tplc="00C6156E">
      <w:start w:val="1"/>
      <w:numFmt w:val="bullet"/>
      <w:lvlText w:val="§"/>
      <w:lvlJc w:val="left"/>
      <w:pPr>
        <w:ind w:left="6469" w:hanging="360"/>
      </w:pPr>
      <w:rPr>
        <w:rFonts w:ascii="Wingdings" w:eastAsia="Wingdings" w:hAnsi="Wingdings" w:cs="Wingdings" w:hint="default"/>
      </w:rPr>
    </w:lvl>
  </w:abstractNum>
  <w:abstractNum w:abstractNumId="14" w15:restartNumberingAfterBreak="0">
    <w:nsid w:val="37E7611D"/>
    <w:multiLevelType w:val="hybridMultilevel"/>
    <w:tmpl w:val="B7A8281E"/>
    <w:lvl w:ilvl="0" w:tplc="845E9CD2">
      <w:start w:val="1"/>
      <w:numFmt w:val="bullet"/>
      <w:lvlText w:val="·"/>
      <w:lvlJc w:val="left"/>
      <w:pPr>
        <w:ind w:left="709" w:hanging="360"/>
      </w:pPr>
      <w:rPr>
        <w:rFonts w:ascii="Symbol" w:eastAsia="Symbol" w:hAnsi="Symbol" w:cs="Symbol"/>
      </w:rPr>
    </w:lvl>
    <w:lvl w:ilvl="1" w:tplc="ABF21296">
      <w:start w:val="1"/>
      <w:numFmt w:val="bullet"/>
      <w:lvlText w:val="o"/>
      <w:lvlJc w:val="left"/>
      <w:pPr>
        <w:ind w:left="1440" w:hanging="360"/>
      </w:pPr>
      <w:rPr>
        <w:rFonts w:ascii="Courier New" w:eastAsia="Courier New" w:hAnsi="Courier New" w:cs="Courier New" w:hint="default"/>
      </w:rPr>
    </w:lvl>
    <w:lvl w:ilvl="2" w:tplc="5E1CB2C4">
      <w:start w:val="1"/>
      <w:numFmt w:val="bullet"/>
      <w:lvlText w:val="§"/>
      <w:lvlJc w:val="left"/>
      <w:pPr>
        <w:ind w:left="2160" w:hanging="360"/>
      </w:pPr>
      <w:rPr>
        <w:rFonts w:ascii="Wingdings" w:eastAsia="Wingdings" w:hAnsi="Wingdings" w:cs="Wingdings" w:hint="default"/>
      </w:rPr>
    </w:lvl>
    <w:lvl w:ilvl="3" w:tplc="AC04CB86">
      <w:start w:val="1"/>
      <w:numFmt w:val="bullet"/>
      <w:lvlText w:val="·"/>
      <w:lvlJc w:val="left"/>
      <w:pPr>
        <w:ind w:left="2880" w:hanging="360"/>
      </w:pPr>
      <w:rPr>
        <w:rFonts w:ascii="Symbol" w:eastAsia="Symbol" w:hAnsi="Symbol" w:cs="Symbol" w:hint="default"/>
      </w:rPr>
    </w:lvl>
    <w:lvl w:ilvl="4" w:tplc="6A62B54A">
      <w:start w:val="1"/>
      <w:numFmt w:val="bullet"/>
      <w:lvlText w:val="o"/>
      <w:lvlJc w:val="left"/>
      <w:pPr>
        <w:ind w:left="3600" w:hanging="360"/>
      </w:pPr>
      <w:rPr>
        <w:rFonts w:ascii="Courier New" w:eastAsia="Courier New" w:hAnsi="Courier New" w:cs="Courier New" w:hint="default"/>
      </w:rPr>
    </w:lvl>
    <w:lvl w:ilvl="5" w:tplc="7C184652">
      <w:start w:val="1"/>
      <w:numFmt w:val="bullet"/>
      <w:lvlText w:val="§"/>
      <w:lvlJc w:val="left"/>
      <w:pPr>
        <w:ind w:left="4320" w:hanging="360"/>
      </w:pPr>
      <w:rPr>
        <w:rFonts w:ascii="Wingdings" w:eastAsia="Wingdings" w:hAnsi="Wingdings" w:cs="Wingdings" w:hint="default"/>
      </w:rPr>
    </w:lvl>
    <w:lvl w:ilvl="6" w:tplc="4F0E30B8">
      <w:start w:val="1"/>
      <w:numFmt w:val="bullet"/>
      <w:lvlText w:val="·"/>
      <w:lvlJc w:val="left"/>
      <w:pPr>
        <w:ind w:left="5040" w:hanging="360"/>
      </w:pPr>
      <w:rPr>
        <w:rFonts w:ascii="Symbol" w:eastAsia="Symbol" w:hAnsi="Symbol" w:cs="Symbol" w:hint="default"/>
      </w:rPr>
    </w:lvl>
    <w:lvl w:ilvl="7" w:tplc="54BE5FF4">
      <w:start w:val="1"/>
      <w:numFmt w:val="bullet"/>
      <w:lvlText w:val="o"/>
      <w:lvlJc w:val="left"/>
      <w:pPr>
        <w:ind w:left="5760" w:hanging="360"/>
      </w:pPr>
      <w:rPr>
        <w:rFonts w:ascii="Courier New" w:eastAsia="Courier New" w:hAnsi="Courier New" w:cs="Courier New" w:hint="default"/>
      </w:rPr>
    </w:lvl>
    <w:lvl w:ilvl="8" w:tplc="AAA28F46">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3B934902"/>
    <w:multiLevelType w:val="hybridMultilevel"/>
    <w:tmpl w:val="46408CD8"/>
    <w:lvl w:ilvl="0" w:tplc="A1085298">
      <w:start w:val="1"/>
      <w:numFmt w:val="bullet"/>
      <w:lvlText w:val=""/>
      <w:lvlJc w:val="left"/>
      <w:pPr>
        <w:ind w:left="720" w:hanging="360"/>
      </w:pPr>
      <w:rPr>
        <w:rFonts w:ascii="Symbol" w:hAnsi="Symbol" w:hint="default"/>
      </w:rPr>
    </w:lvl>
    <w:lvl w:ilvl="1" w:tplc="23165AD2">
      <w:start w:val="1"/>
      <w:numFmt w:val="bullet"/>
      <w:lvlText w:val="o"/>
      <w:lvlJc w:val="left"/>
      <w:pPr>
        <w:ind w:left="1440" w:hanging="360"/>
      </w:pPr>
      <w:rPr>
        <w:rFonts w:ascii="Courier New" w:hAnsi="Courier New" w:cs="Courier New" w:hint="default"/>
      </w:rPr>
    </w:lvl>
    <w:lvl w:ilvl="2" w:tplc="8200BBA8">
      <w:start w:val="1"/>
      <w:numFmt w:val="bullet"/>
      <w:lvlText w:val=""/>
      <w:lvlJc w:val="left"/>
      <w:pPr>
        <w:ind w:left="2160" w:hanging="360"/>
      </w:pPr>
      <w:rPr>
        <w:rFonts w:ascii="Wingdings" w:hAnsi="Wingdings" w:hint="default"/>
      </w:rPr>
    </w:lvl>
    <w:lvl w:ilvl="3" w:tplc="C9868F2C">
      <w:start w:val="1"/>
      <w:numFmt w:val="bullet"/>
      <w:lvlText w:val=""/>
      <w:lvlJc w:val="left"/>
      <w:pPr>
        <w:ind w:left="2880" w:hanging="360"/>
      </w:pPr>
      <w:rPr>
        <w:rFonts w:ascii="Symbol" w:hAnsi="Symbol" w:hint="default"/>
      </w:rPr>
    </w:lvl>
    <w:lvl w:ilvl="4" w:tplc="196A5F76">
      <w:start w:val="1"/>
      <w:numFmt w:val="bullet"/>
      <w:lvlText w:val="o"/>
      <w:lvlJc w:val="left"/>
      <w:pPr>
        <w:ind w:left="3600" w:hanging="360"/>
      </w:pPr>
      <w:rPr>
        <w:rFonts w:ascii="Courier New" w:hAnsi="Courier New" w:cs="Courier New" w:hint="default"/>
      </w:rPr>
    </w:lvl>
    <w:lvl w:ilvl="5" w:tplc="A2868254">
      <w:start w:val="1"/>
      <w:numFmt w:val="bullet"/>
      <w:lvlText w:val=""/>
      <w:lvlJc w:val="left"/>
      <w:pPr>
        <w:ind w:left="4320" w:hanging="360"/>
      </w:pPr>
      <w:rPr>
        <w:rFonts w:ascii="Wingdings" w:hAnsi="Wingdings" w:hint="default"/>
      </w:rPr>
    </w:lvl>
    <w:lvl w:ilvl="6" w:tplc="6A3CE064">
      <w:start w:val="1"/>
      <w:numFmt w:val="bullet"/>
      <w:lvlText w:val=""/>
      <w:lvlJc w:val="left"/>
      <w:pPr>
        <w:ind w:left="5040" w:hanging="360"/>
      </w:pPr>
      <w:rPr>
        <w:rFonts w:ascii="Symbol" w:hAnsi="Symbol" w:hint="default"/>
      </w:rPr>
    </w:lvl>
    <w:lvl w:ilvl="7" w:tplc="FB300ECE">
      <w:start w:val="1"/>
      <w:numFmt w:val="bullet"/>
      <w:lvlText w:val="o"/>
      <w:lvlJc w:val="left"/>
      <w:pPr>
        <w:ind w:left="5760" w:hanging="360"/>
      </w:pPr>
      <w:rPr>
        <w:rFonts w:ascii="Courier New" w:hAnsi="Courier New" w:cs="Courier New" w:hint="default"/>
      </w:rPr>
    </w:lvl>
    <w:lvl w:ilvl="8" w:tplc="5DB44526">
      <w:start w:val="1"/>
      <w:numFmt w:val="bullet"/>
      <w:lvlText w:val=""/>
      <w:lvlJc w:val="left"/>
      <w:pPr>
        <w:ind w:left="6480" w:hanging="360"/>
      </w:pPr>
      <w:rPr>
        <w:rFonts w:ascii="Wingdings" w:hAnsi="Wingdings" w:hint="default"/>
      </w:rPr>
    </w:lvl>
  </w:abstractNum>
  <w:abstractNum w:abstractNumId="16" w15:restartNumberingAfterBreak="0">
    <w:nsid w:val="40FF49C5"/>
    <w:multiLevelType w:val="hybridMultilevel"/>
    <w:tmpl w:val="7BD0561C"/>
    <w:lvl w:ilvl="0" w:tplc="EE200780">
      <w:start w:val="1"/>
      <w:numFmt w:val="bullet"/>
      <w:lvlText w:val="·"/>
      <w:lvlJc w:val="left"/>
      <w:pPr>
        <w:ind w:left="720" w:hanging="360"/>
      </w:pPr>
      <w:rPr>
        <w:rFonts w:ascii="Symbol" w:eastAsia="Symbol" w:hAnsi="Symbol" w:cs="Symbol" w:hint="default"/>
      </w:rPr>
    </w:lvl>
    <w:lvl w:ilvl="1" w:tplc="04ACA23E">
      <w:start w:val="1"/>
      <w:numFmt w:val="bullet"/>
      <w:lvlText w:val="o"/>
      <w:lvlJc w:val="left"/>
      <w:pPr>
        <w:ind w:left="1440" w:hanging="360"/>
      </w:pPr>
      <w:rPr>
        <w:rFonts w:ascii="Courier New" w:eastAsia="Courier New" w:hAnsi="Courier New" w:cs="Courier New" w:hint="default"/>
      </w:rPr>
    </w:lvl>
    <w:lvl w:ilvl="2" w:tplc="A64A1674">
      <w:start w:val="1"/>
      <w:numFmt w:val="bullet"/>
      <w:lvlText w:val="§"/>
      <w:lvlJc w:val="left"/>
      <w:pPr>
        <w:ind w:left="2160" w:hanging="360"/>
      </w:pPr>
      <w:rPr>
        <w:rFonts w:ascii="Wingdings" w:eastAsia="Wingdings" w:hAnsi="Wingdings" w:cs="Wingdings" w:hint="default"/>
      </w:rPr>
    </w:lvl>
    <w:lvl w:ilvl="3" w:tplc="DC1800C0">
      <w:start w:val="1"/>
      <w:numFmt w:val="bullet"/>
      <w:lvlText w:val="·"/>
      <w:lvlJc w:val="left"/>
      <w:pPr>
        <w:ind w:left="2880" w:hanging="360"/>
      </w:pPr>
      <w:rPr>
        <w:rFonts w:ascii="Symbol" w:eastAsia="Symbol" w:hAnsi="Symbol" w:cs="Symbol" w:hint="default"/>
      </w:rPr>
    </w:lvl>
    <w:lvl w:ilvl="4" w:tplc="FEF6C590">
      <w:start w:val="1"/>
      <w:numFmt w:val="bullet"/>
      <w:lvlText w:val="o"/>
      <w:lvlJc w:val="left"/>
      <w:pPr>
        <w:ind w:left="3600" w:hanging="360"/>
      </w:pPr>
      <w:rPr>
        <w:rFonts w:ascii="Courier New" w:eastAsia="Courier New" w:hAnsi="Courier New" w:cs="Courier New" w:hint="default"/>
      </w:rPr>
    </w:lvl>
    <w:lvl w:ilvl="5" w:tplc="A6FA6BEC">
      <w:start w:val="1"/>
      <w:numFmt w:val="bullet"/>
      <w:lvlText w:val="§"/>
      <w:lvlJc w:val="left"/>
      <w:pPr>
        <w:ind w:left="4320" w:hanging="360"/>
      </w:pPr>
      <w:rPr>
        <w:rFonts w:ascii="Wingdings" w:eastAsia="Wingdings" w:hAnsi="Wingdings" w:cs="Wingdings" w:hint="default"/>
      </w:rPr>
    </w:lvl>
    <w:lvl w:ilvl="6" w:tplc="ABEAE542">
      <w:start w:val="1"/>
      <w:numFmt w:val="bullet"/>
      <w:lvlText w:val="·"/>
      <w:lvlJc w:val="left"/>
      <w:pPr>
        <w:ind w:left="5040" w:hanging="360"/>
      </w:pPr>
      <w:rPr>
        <w:rFonts w:ascii="Symbol" w:eastAsia="Symbol" w:hAnsi="Symbol" w:cs="Symbol" w:hint="default"/>
      </w:rPr>
    </w:lvl>
    <w:lvl w:ilvl="7" w:tplc="DB5AC1CC">
      <w:start w:val="1"/>
      <w:numFmt w:val="bullet"/>
      <w:lvlText w:val="o"/>
      <w:lvlJc w:val="left"/>
      <w:pPr>
        <w:ind w:left="5760" w:hanging="360"/>
      </w:pPr>
      <w:rPr>
        <w:rFonts w:ascii="Courier New" w:eastAsia="Courier New" w:hAnsi="Courier New" w:cs="Courier New" w:hint="default"/>
      </w:rPr>
    </w:lvl>
    <w:lvl w:ilvl="8" w:tplc="20E8EBEC">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48400ACE"/>
    <w:multiLevelType w:val="hybridMultilevel"/>
    <w:tmpl w:val="511ACA74"/>
    <w:lvl w:ilvl="0" w:tplc="7354C4E6">
      <w:start w:val="1"/>
      <w:numFmt w:val="bullet"/>
      <w:lvlText w:val=""/>
      <w:lvlJc w:val="left"/>
      <w:pPr>
        <w:ind w:left="720" w:hanging="360"/>
      </w:pPr>
      <w:rPr>
        <w:rFonts w:ascii="Symbol" w:hAnsi="Symbol" w:hint="default"/>
      </w:rPr>
    </w:lvl>
    <w:lvl w:ilvl="1" w:tplc="3C029BAE">
      <w:start w:val="1"/>
      <w:numFmt w:val="bullet"/>
      <w:lvlText w:val="o"/>
      <w:lvlJc w:val="left"/>
      <w:pPr>
        <w:ind w:left="1440" w:hanging="360"/>
      </w:pPr>
      <w:rPr>
        <w:rFonts w:ascii="Courier New" w:hAnsi="Courier New" w:cs="Courier New" w:hint="default"/>
      </w:rPr>
    </w:lvl>
    <w:lvl w:ilvl="2" w:tplc="01A8DD10">
      <w:start w:val="1"/>
      <w:numFmt w:val="bullet"/>
      <w:lvlText w:val=""/>
      <w:lvlJc w:val="left"/>
      <w:pPr>
        <w:ind w:left="2160" w:hanging="360"/>
      </w:pPr>
      <w:rPr>
        <w:rFonts w:ascii="Wingdings" w:hAnsi="Wingdings" w:hint="default"/>
      </w:rPr>
    </w:lvl>
    <w:lvl w:ilvl="3" w:tplc="32DEF15A">
      <w:start w:val="1"/>
      <w:numFmt w:val="bullet"/>
      <w:lvlText w:val=""/>
      <w:lvlJc w:val="left"/>
      <w:pPr>
        <w:ind w:left="2880" w:hanging="360"/>
      </w:pPr>
      <w:rPr>
        <w:rFonts w:ascii="Symbol" w:hAnsi="Symbol" w:hint="default"/>
      </w:rPr>
    </w:lvl>
    <w:lvl w:ilvl="4" w:tplc="9286BDB4">
      <w:start w:val="1"/>
      <w:numFmt w:val="bullet"/>
      <w:lvlText w:val="o"/>
      <w:lvlJc w:val="left"/>
      <w:pPr>
        <w:ind w:left="3600" w:hanging="360"/>
      </w:pPr>
      <w:rPr>
        <w:rFonts w:ascii="Courier New" w:hAnsi="Courier New" w:cs="Courier New" w:hint="default"/>
      </w:rPr>
    </w:lvl>
    <w:lvl w:ilvl="5" w:tplc="3D46146E">
      <w:start w:val="1"/>
      <w:numFmt w:val="bullet"/>
      <w:lvlText w:val=""/>
      <w:lvlJc w:val="left"/>
      <w:pPr>
        <w:ind w:left="4320" w:hanging="360"/>
      </w:pPr>
      <w:rPr>
        <w:rFonts w:ascii="Wingdings" w:hAnsi="Wingdings" w:hint="default"/>
      </w:rPr>
    </w:lvl>
    <w:lvl w:ilvl="6" w:tplc="00DE8434">
      <w:start w:val="1"/>
      <w:numFmt w:val="bullet"/>
      <w:lvlText w:val=""/>
      <w:lvlJc w:val="left"/>
      <w:pPr>
        <w:ind w:left="5040" w:hanging="360"/>
      </w:pPr>
      <w:rPr>
        <w:rFonts w:ascii="Symbol" w:hAnsi="Symbol" w:hint="default"/>
      </w:rPr>
    </w:lvl>
    <w:lvl w:ilvl="7" w:tplc="52DC4856">
      <w:start w:val="1"/>
      <w:numFmt w:val="bullet"/>
      <w:lvlText w:val="o"/>
      <w:lvlJc w:val="left"/>
      <w:pPr>
        <w:ind w:left="5760" w:hanging="360"/>
      </w:pPr>
      <w:rPr>
        <w:rFonts w:ascii="Courier New" w:hAnsi="Courier New" w:cs="Courier New" w:hint="default"/>
      </w:rPr>
    </w:lvl>
    <w:lvl w:ilvl="8" w:tplc="729C45A4">
      <w:start w:val="1"/>
      <w:numFmt w:val="bullet"/>
      <w:lvlText w:val=""/>
      <w:lvlJc w:val="left"/>
      <w:pPr>
        <w:ind w:left="6480" w:hanging="360"/>
      </w:pPr>
      <w:rPr>
        <w:rFonts w:ascii="Wingdings" w:hAnsi="Wingdings" w:hint="default"/>
      </w:rPr>
    </w:lvl>
  </w:abstractNum>
  <w:abstractNum w:abstractNumId="18" w15:restartNumberingAfterBreak="0">
    <w:nsid w:val="5293284F"/>
    <w:multiLevelType w:val="hybridMultilevel"/>
    <w:tmpl w:val="26943E56"/>
    <w:lvl w:ilvl="0" w:tplc="EDF8C840">
      <w:start w:val="1"/>
      <w:numFmt w:val="bullet"/>
      <w:lvlText w:val=""/>
      <w:lvlJc w:val="left"/>
      <w:pPr>
        <w:ind w:left="720" w:hanging="360"/>
      </w:pPr>
      <w:rPr>
        <w:rFonts w:ascii="Symbol" w:hAnsi="Symbol" w:hint="default"/>
      </w:rPr>
    </w:lvl>
    <w:lvl w:ilvl="1" w:tplc="E21857B8">
      <w:start w:val="1"/>
      <w:numFmt w:val="bullet"/>
      <w:lvlText w:val="o"/>
      <w:lvlJc w:val="left"/>
      <w:pPr>
        <w:ind w:left="1440" w:hanging="360"/>
      </w:pPr>
      <w:rPr>
        <w:rFonts w:ascii="Courier New" w:hAnsi="Courier New" w:cs="Courier New" w:hint="default"/>
      </w:rPr>
    </w:lvl>
    <w:lvl w:ilvl="2" w:tplc="897AAE18">
      <w:start w:val="1"/>
      <w:numFmt w:val="bullet"/>
      <w:lvlText w:val=""/>
      <w:lvlJc w:val="left"/>
      <w:pPr>
        <w:ind w:left="2160" w:hanging="360"/>
      </w:pPr>
      <w:rPr>
        <w:rFonts w:ascii="Wingdings" w:hAnsi="Wingdings" w:hint="default"/>
      </w:rPr>
    </w:lvl>
    <w:lvl w:ilvl="3" w:tplc="7A521372">
      <w:start w:val="1"/>
      <w:numFmt w:val="bullet"/>
      <w:lvlText w:val=""/>
      <w:lvlJc w:val="left"/>
      <w:pPr>
        <w:ind w:left="2880" w:hanging="360"/>
      </w:pPr>
      <w:rPr>
        <w:rFonts w:ascii="Symbol" w:hAnsi="Symbol" w:hint="default"/>
      </w:rPr>
    </w:lvl>
    <w:lvl w:ilvl="4" w:tplc="78FCBDD2">
      <w:start w:val="1"/>
      <w:numFmt w:val="bullet"/>
      <w:lvlText w:val="o"/>
      <w:lvlJc w:val="left"/>
      <w:pPr>
        <w:ind w:left="3600" w:hanging="360"/>
      </w:pPr>
      <w:rPr>
        <w:rFonts w:ascii="Courier New" w:hAnsi="Courier New" w:cs="Courier New" w:hint="default"/>
      </w:rPr>
    </w:lvl>
    <w:lvl w:ilvl="5" w:tplc="D54E9DF4">
      <w:start w:val="1"/>
      <w:numFmt w:val="bullet"/>
      <w:lvlText w:val=""/>
      <w:lvlJc w:val="left"/>
      <w:pPr>
        <w:ind w:left="4320" w:hanging="360"/>
      </w:pPr>
      <w:rPr>
        <w:rFonts w:ascii="Wingdings" w:hAnsi="Wingdings" w:hint="default"/>
      </w:rPr>
    </w:lvl>
    <w:lvl w:ilvl="6" w:tplc="204C86B2">
      <w:start w:val="1"/>
      <w:numFmt w:val="bullet"/>
      <w:lvlText w:val=""/>
      <w:lvlJc w:val="left"/>
      <w:pPr>
        <w:ind w:left="5040" w:hanging="360"/>
      </w:pPr>
      <w:rPr>
        <w:rFonts w:ascii="Symbol" w:hAnsi="Symbol" w:hint="default"/>
      </w:rPr>
    </w:lvl>
    <w:lvl w:ilvl="7" w:tplc="E878DDF6">
      <w:start w:val="1"/>
      <w:numFmt w:val="bullet"/>
      <w:lvlText w:val="o"/>
      <w:lvlJc w:val="left"/>
      <w:pPr>
        <w:ind w:left="5760" w:hanging="360"/>
      </w:pPr>
      <w:rPr>
        <w:rFonts w:ascii="Courier New" w:hAnsi="Courier New" w:cs="Courier New" w:hint="default"/>
      </w:rPr>
    </w:lvl>
    <w:lvl w:ilvl="8" w:tplc="AF9EABB2">
      <w:start w:val="1"/>
      <w:numFmt w:val="bullet"/>
      <w:lvlText w:val=""/>
      <w:lvlJc w:val="left"/>
      <w:pPr>
        <w:ind w:left="6480" w:hanging="360"/>
      </w:pPr>
      <w:rPr>
        <w:rFonts w:ascii="Wingdings" w:hAnsi="Wingdings" w:hint="default"/>
      </w:rPr>
    </w:lvl>
  </w:abstractNum>
  <w:abstractNum w:abstractNumId="19" w15:restartNumberingAfterBreak="0">
    <w:nsid w:val="579B0F35"/>
    <w:multiLevelType w:val="hybridMultilevel"/>
    <w:tmpl w:val="2168FA5C"/>
    <w:lvl w:ilvl="0" w:tplc="47CA9134">
      <w:start w:val="1"/>
      <w:numFmt w:val="bullet"/>
      <w:lvlText w:val=""/>
      <w:lvlJc w:val="left"/>
      <w:pPr>
        <w:ind w:left="720" w:hanging="360"/>
      </w:pPr>
      <w:rPr>
        <w:rFonts w:ascii="Symbol" w:hAnsi="Symbol" w:hint="default"/>
      </w:rPr>
    </w:lvl>
    <w:lvl w:ilvl="1" w:tplc="094629A4">
      <w:start w:val="1"/>
      <w:numFmt w:val="bullet"/>
      <w:lvlText w:val="o"/>
      <w:lvlJc w:val="left"/>
      <w:pPr>
        <w:ind w:left="1440" w:hanging="360"/>
      </w:pPr>
      <w:rPr>
        <w:rFonts w:ascii="Courier New" w:hAnsi="Courier New" w:cs="Courier New" w:hint="default"/>
      </w:rPr>
    </w:lvl>
    <w:lvl w:ilvl="2" w:tplc="035C317A">
      <w:start w:val="1"/>
      <w:numFmt w:val="bullet"/>
      <w:lvlText w:val=""/>
      <w:lvlJc w:val="left"/>
      <w:pPr>
        <w:ind w:left="2160" w:hanging="360"/>
      </w:pPr>
      <w:rPr>
        <w:rFonts w:ascii="Wingdings" w:hAnsi="Wingdings" w:hint="default"/>
      </w:rPr>
    </w:lvl>
    <w:lvl w:ilvl="3" w:tplc="8A30FDEA">
      <w:start w:val="1"/>
      <w:numFmt w:val="bullet"/>
      <w:lvlText w:val=""/>
      <w:lvlJc w:val="left"/>
      <w:pPr>
        <w:ind w:left="2880" w:hanging="360"/>
      </w:pPr>
      <w:rPr>
        <w:rFonts w:ascii="Symbol" w:hAnsi="Symbol" w:hint="default"/>
      </w:rPr>
    </w:lvl>
    <w:lvl w:ilvl="4" w:tplc="81B0AAC4">
      <w:start w:val="1"/>
      <w:numFmt w:val="bullet"/>
      <w:lvlText w:val="o"/>
      <w:lvlJc w:val="left"/>
      <w:pPr>
        <w:ind w:left="3600" w:hanging="360"/>
      </w:pPr>
      <w:rPr>
        <w:rFonts w:ascii="Courier New" w:hAnsi="Courier New" w:cs="Courier New" w:hint="default"/>
      </w:rPr>
    </w:lvl>
    <w:lvl w:ilvl="5" w:tplc="A5460AE4">
      <w:start w:val="1"/>
      <w:numFmt w:val="bullet"/>
      <w:lvlText w:val=""/>
      <w:lvlJc w:val="left"/>
      <w:pPr>
        <w:ind w:left="4320" w:hanging="360"/>
      </w:pPr>
      <w:rPr>
        <w:rFonts w:ascii="Wingdings" w:hAnsi="Wingdings" w:hint="default"/>
      </w:rPr>
    </w:lvl>
    <w:lvl w:ilvl="6" w:tplc="29700A9A">
      <w:start w:val="1"/>
      <w:numFmt w:val="bullet"/>
      <w:lvlText w:val=""/>
      <w:lvlJc w:val="left"/>
      <w:pPr>
        <w:ind w:left="5040" w:hanging="360"/>
      </w:pPr>
      <w:rPr>
        <w:rFonts w:ascii="Symbol" w:hAnsi="Symbol" w:hint="default"/>
      </w:rPr>
    </w:lvl>
    <w:lvl w:ilvl="7" w:tplc="20825FBE">
      <w:start w:val="1"/>
      <w:numFmt w:val="bullet"/>
      <w:lvlText w:val="o"/>
      <w:lvlJc w:val="left"/>
      <w:pPr>
        <w:ind w:left="5760" w:hanging="360"/>
      </w:pPr>
      <w:rPr>
        <w:rFonts w:ascii="Courier New" w:hAnsi="Courier New" w:cs="Courier New" w:hint="default"/>
      </w:rPr>
    </w:lvl>
    <w:lvl w:ilvl="8" w:tplc="9A122C34">
      <w:start w:val="1"/>
      <w:numFmt w:val="bullet"/>
      <w:lvlText w:val=""/>
      <w:lvlJc w:val="left"/>
      <w:pPr>
        <w:ind w:left="6480" w:hanging="360"/>
      </w:pPr>
      <w:rPr>
        <w:rFonts w:ascii="Wingdings" w:hAnsi="Wingdings" w:hint="default"/>
      </w:rPr>
    </w:lvl>
  </w:abstractNum>
  <w:abstractNum w:abstractNumId="20" w15:restartNumberingAfterBreak="0">
    <w:nsid w:val="58E91E63"/>
    <w:multiLevelType w:val="hybridMultilevel"/>
    <w:tmpl w:val="D58E3486"/>
    <w:lvl w:ilvl="0" w:tplc="680E55A6">
      <w:start w:val="1"/>
      <w:numFmt w:val="bullet"/>
      <w:lvlText w:val=""/>
      <w:lvlJc w:val="left"/>
      <w:pPr>
        <w:ind w:left="720" w:hanging="360"/>
      </w:pPr>
      <w:rPr>
        <w:rFonts w:ascii="Symbol" w:hAnsi="Symbol" w:hint="default"/>
      </w:rPr>
    </w:lvl>
    <w:lvl w:ilvl="1" w:tplc="18DC1818">
      <w:start w:val="1"/>
      <w:numFmt w:val="bullet"/>
      <w:lvlText w:val="o"/>
      <w:lvlJc w:val="left"/>
      <w:pPr>
        <w:ind w:left="1440" w:hanging="360"/>
      </w:pPr>
      <w:rPr>
        <w:rFonts w:ascii="Courier New" w:hAnsi="Courier New" w:cs="Courier New" w:hint="default"/>
      </w:rPr>
    </w:lvl>
    <w:lvl w:ilvl="2" w:tplc="D568B830">
      <w:start w:val="1"/>
      <w:numFmt w:val="bullet"/>
      <w:lvlText w:val=""/>
      <w:lvlJc w:val="left"/>
      <w:pPr>
        <w:ind w:left="2160" w:hanging="360"/>
      </w:pPr>
      <w:rPr>
        <w:rFonts w:ascii="Wingdings" w:hAnsi="Wingdings" w:hint="default"/>
      </w:rPr>
    </w:lvl>
    <w:lvl w:ilvl="3" w:tplc="C15A23D0">
      <w:start w:val="1"/>
      <w:numFmt w:val="bullet"/>
      <w:lvlText w:val=""/>
      <w:lvlJc w:val="left"/>
      <w:pPr>
        <w:ind w:left="2880" w:hanging="360"/>
      </w:pPr>
      <w:rPr>
        <w:rFonts w:ascii="Symbol" w:hAnsi="Symbol" w:hint="default"/>
      </w:rPr>
    </w:lvl>
    <w:lvl w:ilvl="4" w:tplc="32569468">
      <w:start w:val="1"/>
      <w:numFmt w:val="bullet"/>
      <w:lvlText w:val="o"/>
      <w:lvlJc w:val="left"/>
      <w:pPr>
        <w:ind w:left="3600" w:hanging="360"/>
      </w:pPr>
      <w:rPr>
        <w:rFonts w:ascii="Courier New" w:hAnsi="Courier New" w:cs="Courier New" w:hint="default"/>
      </w:rPr>
    </w:lvl>
    <w:lvl w:ilvl="5" w:tplc="C32C242C">
      <w:start w:val="1"/>
      <w:numFmt w:val="bullet"/>
      <w:lvlText w:val=""/>
      <w:lvlJc w:val="left"/>
      <w:pPr>
        <w:ind w:left="4320" w:hanging="360"/>
      </w:pPr>
      <w:rPr>
        <w:rFonts w:ascii="Wingdings" w:hAnsi="Wingdings" w:hint="default"/>
      </w:rPr>
    </w:lvl>
    <w:lvl w:ilvl="6" w:tplc="22E4CF32">
      <w:start w:val="1"/>
      <w:numFmt w:val="bullet"/>
      <w:lvlText w:val=""/>
      <w:lvlJc w:val="left"/>
      <w:pPr>
        <w:ind w:left="5040" w:hanging="360"/>
      </w:pPr>
      <w:rPr>
        <w:rFonts w:ascii="Symbol" w:hAnsi="Symbol" w:hint="default"/>
      </w:rPr>
    </w:lvl>
    <w:lvl w:ilvl="7" w:tplc="35F6668C">
      <w:start w:val="1"/>
      <w:numFmt w:val="bullet"/>
      <w:lvlText w:val="o"/>
      <w:lvlJc w:val="left"/>
      <w:pPr>
        <w:ind w:left="5760" w:hanging="360"/>
      </w:pPr>
      <w:rPr>
        <w:rFonts w:ascii="Courier New" w:hAnsi="Courier New" w:cs="Courier New" w:hint="default"/>
      </w:rPr>
    </w:lvl>
    <w:lvl w:ilvl="8" w:tplc="8C147516">
      <w:start w:val="1"/>
      <w:numFmt w:val="bullet"/>
      <w:lvlText w:val=""/>
      <w:lvlJc w:val="left"/>
      <w:pPr>
        <w:ind w:left="6480" w:hanging="360"/>
      </w:pPr>
      <w:rPr>
        <w:rFonts w:ascii="Wingdings" w:hAnsi="Wingdings" w:hint="default"/>
      </w:rPr>
    </w:lvl>
  </w:abstractNum>
  <w:abstractNum w:abstractNumId="21" w15:restartNumberingAfterBreak="0">
    <w:nsid w:val="59960F50"/>
    <w:multiLevelType w:val="hybridMultilevel"/>
    <w:tmpl w:val="34982EDC"/>
    <w:lvl w:ilvl="0" w:tplc="2AF6ACCE">
      <w:start w:val="1"/>
      <w:numFmt w:val="bullet"/>
      <w:lvlText w:val=""/>
      <w:lvlJc w:val="left"/>
      <w:pPr>
        <w:ind w:left="1068" w:hanging="360"/>
      </w:pPr>
      <w:rPr>
        <w:rFonts w:ascii="Symbol" w:hAnsi="Symbol" w:hint="default"/>
      </w:rPr>
    </w:lvl>
    <w:lvl w:ilvl="1" w:tplc="F9502D82">
      <w:start w:val="1"/>
      <w:numFmt w:val="bullet"/>
      <w:lvlText w:val=""/>
      <w:lvlJc w:val="left"/>
      <w:pPr>
        <w:ind w:left="1788" w:hanging="360"/>
      </w:pPr>
      <w:rPr>
        <w:rFonts w:ascii="Symbol" w:hAnsi="Symbol" w:hint="default"/>
      </w:rPr>
    </w:lvl>
    <w:lvl w:ilvl="2" w:tplc="48E8725E">
      <w:start w:val="1"/>
      <w:numFmt w:val="bullet"/>
      <w:lvlText w:val=""/>
      <w:lvlJc w:val="left"/>
      <w:pPr>
        <w:ind w:left="2508" w:hanging="360"/>
      </w:pPr>
      <w:rPr>
        <w:rFonts w:ascii="Wingdings" w:hAnsi="Wingdings" w:hint="default"/>
      </w:rPr>
    </w:lvl>
    <w:lvl w:ilvl="3" w:tplc="E39698F8">
      <w:start w:val="1"/>
      <w:numFmt w:val="bullet"/>
      <w:lvlText w:val=""/>
      <w:lvlJc w:val="left"/>
      <w:pPr>
        <w:ind w:left="3228" w:hanging="360"/>
      </w:pPr>
      <w:rPr>
        <w:rFonts w:ascii="Symbol" w:hAnsi="Symbol" w:hint="default"/>
      </w:rPr>
    </w:lvl>
    <w:lvl w:ilvl="4" w:tplc="DA4AC0B8">
      <w:start w:val="1"/>
      <w:numFmt w:val="bullet"/>
      <w:lvlText w:val="o"/>
      <w:lvlJc w:val="left"/>
      <w:pPr>
        <w:ind w:left="3948" w:hanging="360"/>
      </w:pPr>
      <w:rPr>
        <w:rFonts w:ascii="Courier New" w:hAnsi="Courier New" w:cs="Courier New" w:hint="default"/>
      </w:rPr>
    </w:lvl>
    <w:lvl w:ilvl="5" w:tplc="0C6A8846">
      <w:start w:val="1"/>
      <w:numFmt w:val="bullet"/>
      <w:lvlText w:val=""/>
      <w:lvlJc w:val="left"/>
      <w:pPr>
        <w:ind w:left="4668" w:hanging="360"/>
      </w:pPr>
      <w:rPr>
        <w:rFonts w:ascii="Wingdings" w:hAnsi="Wingdings" w:hint="default"/>
      </w:rPr>
    </w:lvl>
    <w:lvl w:ilvl="6" w:tplc="718C8892">
      <w:start w:val="1"/>
      <w:numFmt w:val="bullet"/>
      <w:lvlText w:val=""/>
      <w:lvlJc w:val="left"/>
      <w:pPr>
        <w:ind w:left="5388" w:hanging="360"/>
      </w:pPr>
      <w:rPr>
        <w:rFonts w:ascii="Symbol" w:hAnsi="Symbol" w:hint="default"/>
      </w:rPr>
    </w:lvl>
    <w:lvl w:ilvl="7" w:tplc="F05ED730">
      <w:start w:val="1"/>
      <w:numFmt w:val="bullet"/>
      <w:lvlText w:val="o"/>
      <w:lvlJc w:val="left"/>
      <w:pPr>
        <w:ind w:left="6108" w:hanging="360"/>
      </w:pPr>
      <w:rPr>
        <w:rFonts w:ascii="Courier New" w:hAnsi="Courier New" w:cs="Courier New" w:hint="default"/>
      </w:rPr>
    </w:lvl>
    <w:lvl w:ilvl="8" w:tplc="DFE6016C">
      <w:start w:val="1"/>
      <w:numFmt w:val="bullet"/>
      <w:lvlText w:val=""/>
      <w:lvlJc w:val="left"/>
      <w:pPr>
        <w:ind w:left="6828" w:hanging="360"/>
      </w:pPr>
      <w:rPr>
        <w:rFonts w:ascii="Wingdings" w:hAnsi="Wingdings" w:hint="default"/>
      </w:rPr>
    </w:lvl>
  </w:abstractNum>
  <w:abstractNum w:abstractNumId="22" w15:restartNumberingAfterBreak="0">
    <w:nsid w:val="5E0107FE"/>
    <w:multiLevelType w:val="hybridMultilevel"/>
    <w:tmpl w:val="91C81380"/>
    <w:lvl w:ilvl="0" w:tplc="5198B724">
      <w:start w:val="1"/>
      <w:numFmt w:val="bullet"/>
      <w:lvlText w:val=""/>
      <w:lvlJc w:val="left"/>
      <w:pPr>
        <w:ind w:left="720" w:hanging="360"/>
      </w:pPr>
      <w:rPr>
        <w:rFonts w:ascii="Symbol" w:hAnsi="Symbol" w:hint="default"/>
      </w:rPr>
    </w:lvl>
    <w:lvl w:ilvl="1" w:tplc="70086FAA">
      <w:start w:val="1"/>
      <w:numFmt w:val="bullet"/>
      <w:lvlText w:val="o"/>
      <w:lvlJc w:val="left"/>
      <w:pPr>
        <w:ind w:left="1440" w:hanging="360"/>
      </w:pPr>
      <w:rPr>
        <w:rFonts w:ascii="Courier New" w:hAnsi="Courier New" w:cs="Courier New" w:hint="default"/>
      </w:rPr>
    </w:lvl>
    <w:lvl w:ilvl="2" w:tplc="4552ADDC">
      <w:start w:val="1"/>
      <w:numFmt w:val="bullet"/>
      <w:lvlText w:val=""/>
      <w:lvlJc w:val="left"/>
      <w:pPr>
        <w:ind w:left="2160" w:hanging="360"/>
      </w:pPr>
      <w:rPr>
        <w:rFonts w:ascii="Wingdings" w:hAnsi="Wingdings" w:hint="default"/>
      </w:rPr>
    </w:lvl>
    <w:lvl w:ilvl="3" w:tplc="7D78D0FC">
      <w:start w:val="1"/>
      <w:numFmt w:val="bullet"/>
      <w:lvlText w:val=""/>
      <w:lvlJc w:val="left"/>
      <w:pPr>
        <w:ind w:left="2880" w:hanging="360"/>
      </w:pPr>
      <w:rPr>
        <w:rFonts w:ascii="Symbol" w:hAnsi="Symbol" w:hint="default"/>
      </w:rPr>
    </w:lvl>
    <w:lvl w:ilvl="4" w:tplc="D2A48900">
      <w:start w:val="1"/>
      <w:numFmt w:val="bullet"/>
      <w:lvlText w:val="o"/>
      <w:lvlJc w:val="left"/>
      <w:pPr>
        <w:ind w:left="3600" w:hanging="360"/>
      </w:pPr>
      <w:rPr>
        <w:rFonts w:ascii="Courier New" w:hAnsi="Courier New" w:cs="Courier New" w:hint="default"/>
      </w:rPr>
    </w:lvl>
    <w:lvl w:ilvl="5" w:tplc="515C9E72">
      <w:start w:val="1"/>
      <w:numFmt w:val="bullet"/>
      <w:lvlText w:val=""/>
      <w:lvlJc w:val="left"/>
      <w:pPr>
        <w:ind w:left="4320" w:hanging="360"/>
      </w:pPr>
      <w:rPr>
        <w:rFonts w:ascii="Wingdings" w:hAnsi="Wingdings" w:hint="default"/>
      </w:rPr>
    </w:lvl>
    <w:lvl w:ilvl="6" w:tplc="E36AF97C">
      <w:start w:val="1"/>
      <w:numFmt w:val="bullet"/>
      <w:lvlText w:val=""/>
      <w:lvlJc w:val="left"/>
      <w:pPr>
        <w:ind w:left="5040" w:hanging="360"/>
      </w:pPr>
      <w:rPr>
        <w:rFonts w:ascii="Symbol" w:hAnsi="Symbol" w:hint="default"/>
      </w:rPr>
    </w:lvl>
    <w:lvl w:ilvl="7" w:tplc="D3BEBE06">
      <w:start w:val="1"/>
      <w:numFmt w:val="bullet"/>
      <w:lvlText w:val="o"/>
      <w:lvlJc w:val="left"/>
      <w:pPr>
        <w:ind w:left="5760" w:hanging="360"/>
      </w:pPr>
      <w:rPr>
        <w:rFonts w:ascii="Courier New" w:hAnsi="Courier New" w:cs="Courier New" w:hint="default"/>
      </w:rPr>
    </w:lvl>
    <w:lvl w:ilvl="8" w:tplc="70B6593C">
      <w:start w:val="1"/>
      <w:numFmt w:val="bullet"/>
      <w:lvlText w:val=""/>
      <w:lvlJc w:val="left"/>
      <w:pPr>
        <w:ind w:left="6480" w:hanging="360"/>
      </w:pPr>
      <w:rPr>
        <w:rFonts w:ascii="Wingdings" w:hAnsi="Wingdings" w:hint="default"/>
      </w:rPr>
    </w:lvl>
  </w:abstractNum>
  <w:abstractNum w:abstractNumId="23" w15:restartNumberingAfterBreak="0">
    <w:nsid w:val="6F5A1A07"/>
    <w:multiLevelType w:val="hybridMultilevel"/>
    <w:tmpl w:val="764836FA"/>
    <w:lvl w:ilvl="0" w:tplc="85EEA536">
      <w:start w:val="1"/>
      <w:numFmt w:val="bullet"/>
      <w:lvlText w:val=""/>
      <w:lvlJc w:val="left"/>
      <w:pPr>
        <w:ind w:left="720" w:hanging="360"/>
      </w:pPr>
      <w:rPr>
        <w:rFonts w:ascii="Symbol" w:hAnsi="Symbol" w:hint="default"/>
      </w:rPr>
    </w:lvl>
    <w:lvl w:ilvl="1" w:tplc="A3E03C20">
      <w:start w:val="1"/>
      <w:numFmt w:val="bullet"/>
      <w:lvlText w:val="o"/>
      <w:lvlJc w:val="left"/>
      <w:pPr>
        <w:ind w:left="1440" w:hanging="360"/>
      </w:pPr>
      <w:rPr>
        <w:rFonts w:ascii="Courier New" w:hAnsi="Courier New" w:cs="Courier New" w:hint="default"/>
      </w:rPr>
    </w:lvl>
    <w:lvl w:ilvl="2" w:tplc="F70C0896">
      <w:start w:val="1"/>
      <w:numFmt w:val="bullet"/>
      <w:lvlText w:val=""/>
      <w:lvlJc w:val="left"/>
      <w:pPr>
        <w:ind w:left="2160" w:hanging="360"/>
      </w:pPr>
      <w:rPr>
        <w:rFonts w:ascii="Wingdings" w:hAnsi="Wingdings" w:hint="default"/>
      </w:rPr>
    </w:lvl>
    <w:lvl w:ilvl="3" w:tplc="B6046C84">
      <w:start w:val="1"/>
      <w:numFmt w:val="bullet"/>
      <w:lvlText w:val=""/>
      <w:lvlJc w:val="left"/>
      <w:pPr>
        <w:ind w:left="2880" w:hanging="360"/>
      </w:pPr>
      <w:rPr>
        <w:rFonts w:ascii="Symbol" w:hAnsi="Symbol" w:hint="default"/>
      </w:rPr>
    </w:lvl>
    <w:lvl w:ilvl="4" w:tplc="6C904F6C">
      <w:start w:val="1"/>
      <w:numFmt w:val="bullet"/>
      <w:lvlText w:val="o"/>
      <w:lvlJc w:val="left"/>
      <w:pPr>
        <w:ind w:left="3600" w:hanging="360"/>
      </w:pPr>
      <w:rPr>
        <w:rFonts w:ascii="Courier New" w:hAnsi="Courier New" w:cs="Courier New" w:hint="default"/>
      </w:rPr>
    </w:lvl>
    <w:lvl w:ilvl="5" w:tplc="71621D8C">
      <w:start w:val="1"/>
      <w:numFmt w:val="bullet"/>
      <w:lvlText w:val=""/>
      <w:lvlJc w:val="left"/>
      <w:pPr>
        <w:ind w:left="4320" w:hanging="360"/>
      </w:pPr>
      <w:rPr>
        <w:rFonts w:ascii="Wingdings" w:hAnsi="Wingdings" w:hint="default"/>
      </w:rPr>
    </w:lvl>
    <w:lvl w:ilvl="6" w:tplc="CD7A3F92">
      <w:start w:val="1"/>
      <w:numFmt w:val="bullet"/>
      <w:lvlText w:val=""/>
      <w:lvlJc w:val="left"/>
      <w:pPr>
        <w:ind w:left="5040" w:hanging="360"/>
      </w:pPr>
      <w:rPr>
        <w:rFonts w:ascii="Symbol" w:hAnsi="Symbol" w:hint="default"/>
      </w:rPr>
    </w:lvl>
    <w:lvl w:ilvl="7" w:tplc="301C0E84">
      <w:start w:val="1"/>
      <w:numFmt w:val="bullet"/>
      <w:lvlText w:val="o"/>
      <w:lvlJc w:val="left"/>
      <w:pPr>
        <w:ind w:left="5760" w:hanging="360"/>
      </w:pPr>
      <w:rPr>
        <w:rFonts w:ascii="Courier New" w:hAnsi="Courier New" w:cs="Courier New" w:hint="default"/>
      </w:rPr>
    </w:lvl>
    <w:lvl w:ilvl="8" w:tplc="24B458CE">
      <w:start w:val="1"/>
      <w:numFmt w:val="bullet"/>
      <w:lvlText w:val=""/>
      <w:lvlJc w:val="left"/>
      <w:pPr>
        <w:ind w:left="6480" w:hanging="360"/>
      </w:pPr>
      <w:rPr>
        <w:rFonts w:ascii="Wingdings" w:hAnsi="Wingdings" w:hint="default"/>
      </w:rPr>
    </w:lvl>
  </w:abstractNum>
  <w:abstractNum w:abstractNumId="24" w15:restartNumberingAfterBreak="0">
    <w:nsid w:val="73B06A70"/>
    <w:multiLevelType w:val="hybridMultilevel"/>
    <w:tmpl w:val="28FCADFE"/>
    <w:lvl w:ilvl="0" w:tplc="8CDEB894">
      <w:start w:val="1"/>
      <w:numFmt w:val="bullet"/>
      <w:lvlText w:val=""/>
      <w:lvlJc w:val="left"/>
      <w:pPr>
        <w:ind w:left="720" w:hanging="360"/>
      </w:pPr>
      <w:rPr>
        <w:rFonts w:ascii="Symbol" w:hAnsi="Symbol" w:hint="default"/>
      </w:rPr>
    </w:lvl>
    <w:lvl w:ilvl="1" w:tplc="B5AAEA6A">
      <w:start w:val="1"/>
      <w:numFmt w:val="bullet"/>
      <w:lvlText w:val="o"/>
      <w:lvlJc w:val="left"/>
      <w:pPr>
        <w:ind w:left="1440" w:hanging="360"/>
      </w:pPr>
      <w:rPr>
        <w:rFonts w:ascii="Courier New" w:hAnsi="Courier New" w:cs="Courier New" w:hint="default"/>
      </w:rPr>
    </w:lvl>
    <w:lvl w:ilvl="2" w:tplc="830CDCC2">
      <w:start w:val="1"/>
      <w:numFmt w:val="bullet"/>
      <w:lvlText w:val=""/>
      <w:lvlJc w:val="left"/>
      <w:pPr>
        <w:ind w:left="2160" w:hanging="360"/>
      </w:pPr>
      <w:rPr>
        <w:rFonts w:ascii="Wingdings" w:hAnsi="Wingdings" w:hint="default"/>
      </w:rPr>
    </w:lvl>
    <w:lvl w:ilvl="3" w:tplc="A72CDDAE">
      <w:start w:val="1"/>
      <w:numFmt w:val="bullet"/>
      <w:lvlText w:val=""/>
      <w:lvlJc w:val="left"/>
      <w:pPr>
        <w:ind w:left="2880" w:hanging="360"/>
      </w:pPr>
      <w:rPr>
        <w:rFonts w:ascii="Symbol" w:hAnsi="Symbol" w:hint="default"/>
      </w:rPr>
    </w:lvl>
    <w:lvl w:ilvl="4" w:tplc="E4DEB58C">
      <w:start w:val="1"/>
      <w:numFmt w:val="bullet"/>
      <w:lvlText w:val="o"/>
      <w:lvlJc w:val="left"/>
      <w:pPr>
        <w:ind w:left="3600" w:hanging="360"/>
      </w:pPr>
      <w:rPr>
        <w:rFonts w:ascii="Courier New" w:hAnsi="Courier New" w:cs="Courier New" w:hint="default"/>
      </w:rPr>
    </w:lvl>
    <w:lvl w:ilvl="5" w:tplc="31E6A332">
      <w:start w:val="1"/>
      <w:numFmt w:val="bullet"/>
      <w:lvlText w:val=""/>
      <w:lvlJc w:val="left"/>
      <w:pPr>
        <w:ind w:left="4320" w:hanging="360"/>
      </w:pPr>
      <w:rPr>
        <w:rFonts w:ascii="Wingdings" w:hAnsi="Wingdings" w:hint="default"/>
      </w:rPr>
    </w:lvl>
    <w:lvl w:ilvl="6" w:tplc="1D884086">
      <w:start w:val="1"/>
      <w:numFmt w:val="bullet"/>
      <w:lvlText w:val=""/>
      <w:lvlJc w:val="left"/>
      <w:pPr>
        <w:ind w:left="5040" w:hanging="360"/>
      </w:pPr>
      <w:rPr>
        <w:rFonts w:ascii="Symbol" w:hAnsi="Symbol" w:hint="default"/>
      </w:rPr>
    </w:lvl>
    <w:lvl w:ilvl="7" w:tplc="DE4CB144">
      <w:start w:val="1"/>
      <w:numFmt w:val="bullet"/>
      <w:lvlText w:val="o"/>
      <w:lvlJc w:val="left"/>
      <w:pPr>
        <w:ind w:left="5760" w:hanging="360"/>
      </w:pPr>
      <w:rPr>
        <w:rFonts w:ascii="Courier New" w:hAnsi="Courier New" w:cs="Courier New" w:hint="default"/>
      </w:rPr>
    </w:lvl>
    <w:lvl w:ilvl="8" w:tplc="0D70FB4E">
      <w:start w:val="1"/>
      <w:numFmt w:val="bullet"/>
      <w:lvlText w:val=""/>
      <w:lvlJc w:val="left"/>
      <w:pPr>
        <w:ind w:left="6480" w:hanging="360"/>
      </w:pPr>
      <w:rPr>
        <w:rFonts w:ascii="Wingdings" w:hAnsi="Wingdings" w:hint="default"/>
      </w:rPr>
    </w:lvl>
  </w:abstractNum>
  <w:abstractNum w:abstractNumId="25" w15:restartNumberingAfterBreak="0">
    <w:nsid w:val="7D463999"/>
    <w:multiLevelType w:val="hybridMultilevel"/>
    <w:tmpl w:val="C5084160"/>
    <w:lvl w:ilvl="0" w:tplc="68945C60">
      <w:start w:val="1"/>
      <w:numFmt w:val="bullet"/>
      <w:lvlText w:val="–"/>
      <w:lvlJc w:val="left"/>
      <w:pPr>
        <w:ind w:left="709" w:hanging="360"/>
      </w:pPr>
      <w:rPr>
        <w:rFonts w:ascii="Arial" w:eastAsia="Arial" w:hAnsi="Arial" w:cs="Arial" w:hint="default"/>
      </w:rPr>
    </w:lvl>
    <w:lvl w:ilvl="1" w:tplc="2B54B234">
      <w:start w:val="1"/>
      <w:numFmt w:val="bullet"/>
      <w:lvlText w:val="o"/>
      <w:lvlJc w:val="left"/>
      <w:pPr>
        <w:ind w:left="1429" w:hanging="360"/>
      </w:pPr>
      <w:rPr>
        <w:rFonts w:ascii="Courier New" w:eastAsia="Courier New" w:hAnsi="Courier New" w:cs="Courier New" w:hint="default"/>
      </w:rPr>
    </w:lvl>
    <w:lvl w:ilvl="2" w:tplc="0072943A">
      <w:start w:val="1"/>
      <w:numFmt w:val="bullet"/>
      <w:lvlText w:val="§"/>
      <w:lvlJc w:val="left"/>
      <w:pPr>
        <w:ind w:left="2149" w:hanging="360"/>
      </w:pPr>
      <w:rPr>
        <w:rFonts w:ascii="Wingdings" w:eastAsia="Wingdings" w:hAnsi="Wingdings" w:cs="Wingdings" w:hint="default"/>
      </w:rPr>
    </w:lvl>
    <w:lvl w:ilvl="3" w:tplc="E7CC3C32">
      <w:start w:val="1"/>
      <w:numFmt w:val="bullet"/>
      <w:lvlText w:val="·"/>
      <w:lvlJc w:val="left"/>
      <w:pPr>
        <w:ind w:left="2869" w:hanging="360"/>
      </w:pPr>
      <w:rPr>
        <w:rFonts w:ascii="Symbol" w:eastAsia="Symbol" w:hAnsi="Symbol" w:cs="Symbol" w:hint="default"/>
      </w:rPr>
    </w:lvl>
    <w:lvl w:ilvl="4" w:tplc="9C2CEDD2">
      <w:start w:val="1"/>
      <w:numFmt w:val="bullet"/>
      <w:lvlText w:val="o"/>
      <w:lvlJc w:val="left"/>
      <w:pPr>
        <w:ind w:left="3589" w:hanging="360"/>
      </w:pPr>
      <w:rPr>
        <w:rFonts w:ascii="Courier New" w:eastAsia="Courier New" w:hAnsi="Courier New" w:cs="Courier New" w:hint="default"/>
      </w:rPr>
    </w:lvl>
    <w:lvl w:ilvl="5" w:tplc="4DF4D7FE">
      <w:start w:val="1"/>
      <w:numFmt w:val="bullet"/>
      <w:lvlText w:val="§"/>
      <w:lvlJc w:val="left"/>
      <w:pPr>
        <w:ind w:left="4309" w:hanging="360"/>
      </w:pPr>
      <w:rPr>
        <w:rFonts w:ascii="Wingdings" w:eastAsia="Wingdings" w:hAnsi="Wingdings" w:cs="Wingdings" w:hint="default"/>
      </w:rPr>
    </w:lvl>
    <w:lvl w:ilvl="6" w:tplc="C32032D2">
      <w:start w:val="1"/>
      <w:numFmt w:val="bullet"/>
      <w:lvlText w:val="·"/>
      <w:lvlJc w:val="left"/>
      <w:pPr>
        <w:ind w:left="5029" w:hanging="360"/>
      </w:pPr>
      <w:rPr>
        <w:rFonts w:ascii="Symbol" w:eastAsia="Symbol" w:hAnsi="Symbol" w:cs="Symbol" w:hint="default"/>
      </w:rPr>
    </w:lvl>
    <w:lvl w:ilvl="7" w:tplc="165A00A8">
      <w:start w:val="1"/>
      <w:numFmt w:val="bullet"/>
      <w:lvlText w:val="o"/>
      <w:lvlJc w:val="left"/>
      <w:pPr>
        <w:ind w:left="5749" w:hanging="360"/>
      </w:pPr>
      <w:rPr>
        <w:rFonts w:ascii="Courier New" w:eastAsia="Courier New" w:hAnsi="Courier New" w:cs="Courier New" w:hint="default"/>
      </w:rPr>
    </w:lvl>
    <w:lvl w:ilvl="8" w:tplc="8F0C556A">
      <w:start w:val="1"/>
      <w:numFmt w:val="bullet"/>
      <w:lvlText w:val="§"/>
      <w:lvlJc w:val="left"/>
      <w:pPr>
        <w:ind w:left="6469" w:hanging="360"/>
      </w:pPr>
      <w:rPr>
        <w:rFonts w:ascii="Wingdings" w:eastAsia="Wingdings" w:hAnsi="Wingdings" w:cs="Wingdings" w:hint="default"/>
      </w:rPr>
    </w:lvl>
  </w:abstractNum>
  <w:num w:numId="1" w16cid:durableId="662779290">
    <w:abstractNumId w:val="22"/>
  </w:num>
  <w:num w:numId="2" w16cid:durableId="985478628">
    <w:abstractNumId w:val="3"/>
  </w:num>
  <w:num w:numId="3" w16cid:durableId="1561092098">
    <w:abstractNumId w:val="21"/>
  </w:num>
  <w:num w:numId="4" w16cid:durableId="425424894">
    <w:abstractNumId w:val="4"/>
  </w:num>
  <w:num w:numId="5" w16cid:durableId="950011764">
    <w:abstractNumId w:val="1"/>
  </w:num>
  <w:num w:numId="6" w16cid:durableId="711347669">
    <w:abstractNumId w:val="19"/>
  </w:num>
  <w:num w:numId="7" w16cid:durableId="1356346287">
    <w:abstractNumId w:val="23"/>
  </w:num>
  <w:num w:numId="8" w16cid:durableId="395590215">
    <w:abstractNumId w:val="7"/>
  </w:num>
  <w:num w:numId="9" w16cid:durableId="1938975544">
    <w:abstractNumId w:val="6"/>
  </w:num>
  <w:num w:numId="10" w16cid:durableId="775290884">
    <w:abstractNumId w:val="20"/>
  </w:num>
  <w:num w:numId="11" w16cid:durableId="1838227092">
    <w:abstractNumId w:val="18"/>
  </w:num>
  <w:num w:numId="12" w16cid:durableId="2110463845">
    <w:abstractNumId w:val="24"/>
  </w:num>
  <w:num w:numId="13" w16cid:durableId="884408611">
    <w:abstractNumId w:val="5"/>
  </w:num>
  <w:num w:numId="14" w16cid:durableId="1113592965">
    <w:abstractNumId w:val="12"/>
  </w:num>
  <w:num w:numId="15" w16cid:durableId="173420238">
    <w:abstractNumId w:val="17"/>
  </w:num>
  <w:num w:numId="16" w16cid:durableId="1953709241">
    <w:abstractNumId w:val="2"/>
  </w:num>
  <w:num w:numId="17" w16cid:durableId="1512256365">
    <w:abstractNumId w:val="0"/>
  </w:num>
  <w:num w:numId="18" w16cid:durableId="537863993">
    <w:abstractNumId w:val="16"/>
  </w:num>
  <w:num w:numId="19" w16cid:durableId="1894653534">
    <w:abstractNumId w:val="10"/>
  </w:num>
  <w:num w:numId="20" w16cid:durableId="768546758">
    <w:abstractNumId w:val="11"/>
  </w:num>
  <w:num w:numId="21" w16cid:durableId="956764836">
    <w:abstractNumId w:val="13"/>
  </w:num>
  <w:num w:numId="22" w16cid:durableId="86460559">
    <w:abstractNumId w:val="14"/>
  </w:num>
  <w:num w:numId="23" w16cid:durableId="1993564303">
    <w:abstractNumId w:val="25"/>
  </w:num>
  <w:num w:numId="24" w16cid:durableId="467937262">
    <w:abstractNumId w:val="9"/>
  </w:num>
  <w:num w:numId="25" w16cid:durableId="445465734">
    <w:abstractNumId w:val="15"/>
  </w:num>
  <w:num w:numId="26" w16cid:durableId="78868467">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essica Stegemann">
    <w15:presenceInfo w15:providerId="None" w15:userId="Jessica Stegemann"/>
  </w15:person>
  <w15:person w15:author="Güden-Silber, Tuba">
    <w15:presenceInfo w15:providerId="AD" w15:userId="S::Tuba.Gueden@ruhr-uni-bochum.de::dcdd0d78-2088-4785-9bea-54cb5a2044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0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72D"/>
    <w:rsid w:val="000A014B"/>
    <w:rsid w:val="003F3D76"/>
    <w:rsid w:val="004B1B41"/>
    <w:rsid w:val="0055672D"/>
    <w:rsid w:val="006D7D6D"/>
    <w:rsid w:val="009C10FC"/>
    <w:rsid w:val="00AC64DA"/>
    <w:rsid w:val="00CE0B80"/>
    <w:rsid w:val="00E805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AAC74"/>
  <w15:docId w15:val="{0A9F3F9C-36EC-432F-B877-302CF4DAE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pPr>
      <w:spacing w:before="100" w:beforeAutospacing="1" w:after="100" w:afterAutospacing="1" w:line="240" w:lineRule="auto"/>
      <w:outlineLvl w:val="0"/>
    </w:pPr>
    <w:rPr>
      <w:rFonts w:ascii="Times New Roman" w:eastAsia="Times New Roman" w:hAnsi="Times New Roman" w:cs="Times New Roman"/>
      <w:b/>
      <w:bCs/>
      <w:sz w:val="48"/>
      <w:szCs w:val="48"/>
      <w:lang w:eastAsia="de-DE"/>
    </w:rPr>
  </w:style>
  <w:style w:type="paragraph" w:styleId="berschrift2">
    <w:name w:val="heading 2"/>
    <w:basedOn w:val="Standard"/>
    <w:next w:val="Standard"/>
    <w:link w:val="berschrift2Zchn1"/>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FuzeileZchn">
    <w:name w:val="Fußzeile Zchn"/>
    <w:link w:val="Fuzeile"/>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pPr>
      <w:spacing w:after="0"/>
    </w:pPr>
  </w:style>
  <w:style w:type="character" w:customStyle="1" w:styleId="berschrift2Zchn">
    <w:name w:val="Überschrift 2 Zchn"/>
    <w:uiPriority w:val="9"/>
    <w:rPr>
      <w:rFonts w:ascii="Arial" w:eastAsia="Arial" w:hAnsi="Arial" w:cs="Arial"/>
      <w:sz w:val="34"/>
    </w:rPr>
  </w:style>
  <w:style w:type="paragraph" w:customStyle="1" w:styleId="docdata">
    <w:name w:val="docdata"/>
    <w:basedOn w:val="Standard"/>
    <w:pPr>
      <w:spacing w:before="100" w:beforeAutospacing="1" w:after="100" w:afterAutospacing="1" w:line="240" w:lineRule="auto"/>
    </w:pPr>
    <w:rPr>
      <w:rFonts w:ascii="Times New Roman" w:eastAsia="Times New Roman" w:hAnsi="Times New Roman" w:cs="Times New Roman"/>
      <w:sz w:val="24"/>
      <w:szCs w:val="24"/>
      <w:lang w:eastAsia="de-DE"/>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erschrift1Zchn">
    <w:name w:val="Überschrift 1 Zchn"/>
    <w:basedOn w:val="Absatz-Standardschriftart"/>
    <w:link w:val="berschrift1"/>
    <w:uiPriority w:val="9"/>
    <w:rPr>
      <w:rFonts w:ascii="Times New Roman" w:eastAsia="Times New Roman" w:hAnsi="Times New Roman" w:cs="Times New Roman"/>
      <w:b/>
      <w:bCs/>
      <w:sz w:val="48"/>
      <w:szCs w:val="48"/>
      <w:lang w:eastAsia="de-DE"/>
    </w:rPr>
  </w:style>
  <w:style w:type="character" w:styleId="Fett">
    <w:name w:val="Strong"/>
    <w:basedOn w:val="Absatz-Standardschriftart"/>
    <w:uiPriority w:val="22"/>
    <w:qFormat/>
    <w:rPr>
      <w:b/>
      <w:bCs/>
    </w:rPr>
  </w:style>
  <w:style w:type="character" w:styleId="Hyperlink">
    <w:name w:val="Hyperlink"/>
    <w:basedOn w:val="Absatz-Standardschriftart"/>
    <w:uiPriority w:val="99"/>
    <w:unhideWhenUsed/>
    <w:rPr>
      <w:color w:val="0563C1" w:themeColor="hyperlink"/>
      <w:u w:val="single"/>
    </w:rPr>
  </w:style>
  <w:style w:type="character" w:styleId="NichtaufgelsteErwhnung">
    <w:name w:val="Unresolved Mention"/>
    <w:basedOn w:val="Absatz-Standardschriftart"/>
    <w:uiPriority w:val="99"/>
    <w:semiHidden/>
    <w:unhideWhenUsed/>
    <w:rPr>
      <w:color w:val="605E5C"/>
      <w:shd w:val="clear" w:color="auto" w:fill="E1DFDD"/>
    </w:rPr>
  </w:style>
  <w:style w:type="character" w:customStyle="1" w:styleId="berschrift2Zchn1">
    <w:name w:val="Überschrift 2 Zchn1"/>
    <w:basedOn w:val="Absatz-Standardschriftart"/>
    <w:link w:val="berschrift2"/>
    <w:uiPriority w:val="9"/>
    <w:rPr>
      <w:rFonts w:asciiTheme="majorHAnsi" w:eastAsiaTheme="majorEastAsia" w:hAnsiTheme="majorHAnsi" w:cstheme="majorBidi"/>
      <w:color w:val="2F5496" w:themeColor="accent1" w:themeShade="BF"/>
      <w:sz w:val="26"/>
      <w:szCs w:val="26"/>
    </w:rPr>
  </w:style>
  <w:style w:type="paragraph" w:styleId="Listenabsatz">
    <w:name w:val="List Paragraph"/>
    <w:basedOn w:val="Standard"/>
    <w:uiPriority w:val="34"/>
    <w:qFormat/>
    <w:pPr>
      <w:ind w:left="720"/>
      <w:contextualSpacing/>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character" w:customStyle="1" w:styleId="fontstyle01">
    <w:name w:val="fontstyle01"/>
    <w:basedOn w:val="Absatz-Standardschriftart"/>
    <w:rPr>
      <w:rFonts w:ascii="MyriadPro-Bold" w:hAnsi="MyriadPro-Bold" w:hint="default"/>
      <w:b/>
      <w:bCs/>
      <w:i w:val="0"/>
      <w:iCs w:val="0"/>
      <w:color w:val="FFFFFF"/>
      <w:sz w:val="26"/>
      <w:szCs w:val="26"/>
    </w:rPr>
  </w:style>
  <w:style w:type="character" w:customStyle="1" w:styleId="fontstyle11">
    <w:name w:val="fontstyle11"/>
    <w:basedOn w:val="Absatz-Standardschriftart"/>
    <w:rPr>
      <w:rFonts w:ascii="MyriadPro-Regular" w:hAnsi="MyriadPro-Regular" w:hint="default"/>
      <w:b w:val="0"/>
      <w:bCs w:val="0"/>
      <w:i w:val="0"/>
      <w:iCs w:val="0"/>
      <w:color w:val="FFFFFF"/>
      <w:sz w:val="26"/>
      <w:szCs w:val="26"/>
    </w:rPr>
  </w:style>
  <w:style w:type="character" w:customStyle="1" w:styleId="fontstyle21">
    <w:name w:val="fontstyle21"/>
    <w:basedOn w:val="Absatz-Standardschriftart"/>
    <w:rPr>
      <w:rFonts w:ascii="MyriadPro-Regular" w:hAnsi="MyriadPro-Regular" w:hint="default"/>
      <w:b w:val="0"/>
      <w:bCs w:val="0"/>
      <w:i w:val="0"/>
      <w:iCs w:val="0"/>
      <w:color w:val="FFFFFF"/>
      <w:sz w:val="26"/>
      <w:szCs w:val="26"/>
    </w:r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rPr>
      <w:rFonts w:asciiTheme="majorHAnsi" w:eastAsiaTheme="majorEastAsia" w:hAnsiTheme="majorHAnsi" w:cstheme="majorBidi"/>
      <w:i/>
      <w:iCs/>
      <w:color w:val="2F5496" w:themeColor="accent1" w:themeShade="BF"/>
    </w:rPr>
  </w:style>
  <w:style w:type="paragraph" w:styleId="berarbeitung">
    <w:name w:val="Revision"/>
    <w:hidden/>
    <w:uiPriority w:val="99"/>
    <w:semiHidden/>
    <w:rsid w:val="003F3D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moodle.uni-due.de/login/index.php" TargetMode="External"/><Relationship Id="rId18" Type="http://schemas.openxmlformats.org/officeDocument/2006/relationships/hyperlink" Target="https://www.ruhr-uni-bochum.de/researchdata/de/rdm.html" TargetMode="External"/><Relationship Id="rId3" Type="http://schemas.openxmlformats.org/officeDocument/2006/relationships/styles" Target="styles.xml"/><Relationship Id="rId21" Type="http://schemas.openxmlformats.org/officeDocument/2006/relationships/hyperlink" Target="https://fdm.tu-dortmund.de/fdm-an-der-tu-dortmund/grundlagen-und-kernbegriffe/" TargetMode="External"/><Relationship Id="rId7" Type="http://schemas.openxmlformats.org/officeDocument/2006/relationships/endnotes" Target="endnotes.xml"/><Relationship Id="rId12" Type="http://schemas.openxmlformats.org/officeDocument/2006/relationships/hyperlink" Target="https://www.uni-due.de/rds/fdm-curriculum.php" TargetMode="External"/><Relationship Id="rId17" Type="http://schemas.openxmlformats.org/officeDocument/2006/relationships/hyperlink" Target="https://moodle.ruhr-uni-bochum.de/login/index.php" TargetMode="External"/><Relationship Id="rId2" Type="http://schemas.openxmlformats.org/officeDocument/2006/relationships/numbering" Target="numbering.xml"/><Relationship Id="rId16" Type="http://schemas.openxmlformats.org/officeDocument/2006/relationships/hyperlink" Target="https://www.ruhr-uni-bochum.de/researchdata/de/rdm_tutorials.html" TargetMode="External"/><Relationship Id="rId20" Type="http://schemas.openxmlformats.org/officeDocument/2006/relationships/hyperlink" Target="https://fdm.tu-dortmund.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ds-elns.gitpages.uni-due.de/elabftw-faq/" TargetMode="External"/><Relationship Id="rId23" Type="http://schemas.microsoft.com/office/2011/relationships/people" Target="people.xml"/><Relationship Id="rId10" Type="http://schemas.microsoft.com/office/2016/09/relationships/commentsIds" Target="commentsIds.xml"/><Relationship Id="rId19" Type="http://schemas.openxmlformats.org/officeDocument/2006/relationships/hyperlink" Target="https://www.ruhr-uni-bochum.de/researchdata/de/rdmo.html"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doc.elabftw.net/user-guide.html" TargetMode="Externa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F67AA-8722-4E90-8D61-99DE62935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860</Words>
  <Characters>5421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Stegemann</dc:creator>
  <cp:keywords/>
  <dc:description/>
  <cp:lastModifiedBy>Güden-Silber, Tuba</cp:lastModifiedBy>
  <cp:revision>3</cp:revision>
  <dcterms:created xsi:type="dcterms:W3CDTF">2024-07-24T13:30:00Z</dcterms:created>
  <dcterms:modified xsi:type="dcterms:W3CDTF">2024-07-24T14:57:00Z</dcterms:modified>
</cp:coreProperties>
</file>